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22885" w14:textId="77777777" w:rsidR="00D07D69" w:rsidRDefault="00D07D69" w:rsidP="00D07D69">
      <w:pPr>
        <w:autoSpaceDE w:val="0"/>
        <w:autoSpaceDN w:val="0"/>
        <w:adjustRightInd w:val="0"/>
        <w:rPr>
          <w:rFonts w:cs="Helvetica"/>
          <w:b/>
          <w:bCs/>
          <w:color w:val="000000"/>
          <w:sz w:val="56"/>
          <w:szCs w:val="56"/>
        </w:rPr>
      </w:pPr>
      <w:r>
        <w:rPr>
          <w:rFonts w:cs="Helvetica"/>
          <w:b/>
          <w:bCs/>
          <w:color w:val="000000"/>
          <w:sz w:val="56"/>
          <w:szCs w:val="56"/>
        </w:rPr>
        <w:t>Tough Questions</w:t>
      </w:r>
    </w:p>
    <w:p w14:paraId="5DD94B5C" w14:textId="77777777" w:rsidR="00D07D69" w:rsidRDefault="00D07D69" w:rsidP="00D07D69">
      <w:pPr>
        <w:autoSpaceDE w:val="0"/>
        <w:autoSpaceDN w:val="0"/>
        <w:adjustRightInd w:val="0"/>
        <w:rPr>
          <w:rFonts w:cs="Helvetica"/>
          <w:b/>
          <w:bCs/>
          <w:color w:val="000000"/>
          <w:sz w:val="56"/>
          <w:szCs w:val="56"/>
        </w:rPr>
      </w:pPr>
      <w:r>
        <w:rPr>
          <w:rFonts w:cs="Helvetica"/>
          <w:b/>
          <w:bCs/>
          <w:color w:val="000000"/>
          <w:sz w:val="56"/>
          <w:szCs w:val="56"/>
        </w:rPr>
        <w:t>Lesson 4</w:t>
      </w:r>
    </w:p>
    <w:p w14:paraId="742CE87A" w14:textId="77777777" w:rsidR="00D07D69" w:rsidRDefault="00D07D69" w:rsidP="00D07D69">
      <w:pPr>
        <w:autoSpaceDE w:val="0"/>
        <w:autoSpaceDN w:val="0"/>
        <w:adjustRightInd w:val="0"/>
        <w:rPr>
          <w:rFonts w:cs="Helvetica"/>
          <w:color w:val="000000"/>
        </w:rPr>
      </w:pPr>
    </w:p>
    <w:p w14:paraId="79DF8B46" w14:textId="77777777" w:rsidR="00D07D69" w:rsidRDefault="00D07D69" w:rsidP="00D07D69">
      <w:pPr>
        <w:autoSpaceDE w:val="0"/>
        <w:autoSpaceDN w:val="0"/>
        <w:adjustRightInd w:val="0"/>
        <w:rPr>
          <w:rFonts w:cs="Helvetica"/>
          <w:color w:val="000000"/>
        </w:rPr>
      </w:pPr>
    </w:p>
    <w:p w14:paraId="0FEEFF7C" w14:textId="77777777" w:rsidR="00D07D69" w:rsidRDefault="00D07D69" w:rsidP="00D07D69">
      <w:pPr>
        <w:autoSpaceDE w:val="0"/>
        <w:autoSpaceDN w:val="0"/>
        <w:adjustRightInd w:val="0"/>
        <w:rPr>
          <w:rFonts w:cs="Helvetica"/>
          <w:color w:val="000000"/>
          <w:u w:color="000000"/>
        </w:rPr>
      </w:pPr>
      <w:r>
        <w:rPr>
          <w:rFonts w:cs="Helvetica"/>
          <w:b/>
          <w:bCs/>
          <w:color w:val="000000"/>
          <w:u w:val="single" w:color="000000"/>
        </w:rPr>
        <w:t>Big Point:</w:t>
      </w:r>
      <w:r>
        <w:rPr>
          <w:rFonts w:cs="Helvetica"/>
          <w:color w:val="000000"/>
          <w:u w:color="000000"/>
        </w:rPr>
        <w:t xml:space="preserve"> God Can Turn Things Around!</w:t>
      </w:r>
    </w:p>
    <w:p w14:paraId="5ECBDFAF" w14:textId="77777777" w:rsidR="00D07D69" w:rsidRDefault="00D07D69" w:rsidP="00D07D69">
      <w:pPr>
        <w:autoSpaceDE w:val="0"/>
        <w:autoSpaceDN w:val="0"/>
        <w:adjustRightInd w:val="0"/>
        <w:rPr>
          <w:rFonts w:cs="Helvetica"/>
          <w:color w:val="000000"/>
          <w:u w:color="000000"/>
        </w:rPr>
      </w:pPr>
    </w:p>
    <w:p w14:paraId="4E5119C9" w14:textId="77777777" w:rsidR="00D07D69" w:rsidRDefault="00D07D69" w:rsidP="00D07D69">
      <w:pPr>
        <w:autoSpaceDE w:val="0"/>
        <w:autoSpaceDN w:val="0"/>
        <w:adjustRightInd w:val="0"/>
        <w:rPr>
          <w:rFonts w:cs="Helvetica"/>
          <w:color w:val="000000"/>
          <w:u w:color="000000"/>
        </w:rPr>
      </w:pPr>
      <w:r>
        <w:rPr>
          <w:rFonts w:cs="Helvetica"/>
          <w:b/>
          <w:bCs/>
          <w:color w:val="000000"/>
          <w:u w:val="single" w:color="000000"/>
        </w:rPr>
        <w:t>Big Verse</w:t>
      </w:r>
      <w:r>
        <w:rPr>
          <w:rFonts w:cs="Helvetica"/>
          <w:color w:val="000000"/>
          <w:u w:color="000000"/>
        </w:rPr>
        <w:t>: Philippians 3:13 (NIrV), “I forget what is behind me. I push hard toward what is ahead of me.”</w:t>
      </w:r>
    </w:p>
    <w:p w14:paraId="18570C5D" w14:textId="77777777" w:rsidR="00D07D69" w:rsidRDefault="00D07D69" w:rsidP="00D07D69">
      <w:pPr>
        <w:autoSpaceDE w:val="0"/>
        <w:autoSpaceDN w:val="0"/>
        <w:adjustRightInd w:val="0"/>
        <w:rPr>
          <w:rFonts w:cs="Helvetica"/>
          <w:color w:val="000000"/>
          <w:u w:color="000000"/>
        </w:rPr>
      </w:pPr>
    </w:p>
    <w:p w14:paraId="5E82052E" w14:textId="77777777" w:rsidR="00D07D69" w:rsidRDefault="00D07D69" w:rsidP="00D07D69">
      <w:pPr>
        <w:autoSpaceDE w:val="0"/>
        <w:autoSpaceDN w:val="0"/>
        <w:adjustRightInd w:val="0"/>
        <w:rPr>
          <w:rFonts w:cs="Helvetica"/>
          <w:color w:val="000000"/>
          <w:u w:color="000000"/>
        </w:rPr>
      </w:pPr>
      <w:r>
        <w:rPr>
          <w:rFonts w:cs="Helvetica"/>
          <w:b/>
          <w:bCs/>
          <w:color w:val="000000"/>
          <w:u w:val="single" w:color="000000"/>
        </w:rPr>
        <w:t>Big Story</w:t>
      </w:r>
      <w:r>
        <w:rPr>
          <w:rFonts w:cs="Helvetica"/>
          <w:color w:val="000000"/>
          <w:u w:color="000000"/>
        </w:rPr>
        <w:t>: God Blesses Job: Job 42</w:t>
      </w:r>
    </w:p>
    <w:p w14:paraId="14C03C43" w14:textId="77777777" w:rsidR="004D5541" w:rsidRDefault="004D5541" w:rsidP="00FF1543">
      <w:pPr>
        <w:autoSpaceDE w:val="0"/>
        <w:autoSpaceDN w:val="0"/>
        <w:adjustRightInd w:val="0"/>
        <w:rPr>
          <w:rFonts w:cs="Helvetica"/>
          <w:color w:val="000000"/>
          <w:u w:color="000000"/>
        </w:rPr>
      </w:pPr>
    </w:p>
    <w:p w14:paraId="0C13CA2A" w14:textId="77777777" w:rsidR="00855C21" w:rsidRDefault="00855C21" w:rsidP="00FF1543">
      <w:pPr>
        <w:autoSpaceDE w:val="0"/>
        <w:autoSpaceDN w:val="0"/>
        <w:adjustRightInd w:val="0"/>
        <w:rPr>
          <w:rFonts w:cs="Helvetica"/>
          <w:color w:val="000000"/>
          <w:u w:color="000000"/>
        </w:rPr>
      </w:pPr>
    </w:p>
    <w:p w14:paraId="0E4C9D51" w14:textId="77777777" w:rsidR="00AB4713" w:rsidRPr="00A64DA8" w:rsidRDefault="00AB4713" w:rsidP="00AB4713">
      <w:pPr>
        <w:autoSpaceDE w:val="0"/>
        <w:autoSpaceDN w:val="0"/>
        <w:adjustRightInd w:val="0"/>
        <w:rPr>
          <w:rFonts w:cs="Helvetica"/>
          <w:b/>
          <w:bCs/>
          <w:color w:val="000000"/>
          <w:sz w:val="36"/>
          <w:szCs w:val="36"/>
        </w:rPr>
      </w:pPr>
      <w:r>
        <w:rPr>
          <w:rFonts w:cs="Helvetica"/>
          <w:b/>
          <w:bCs/>
          <w:color w:val="000000"/>
          <w:sz w:val="36"/>
          <w:szCs w:val="36"/>
        </w:rPr>
        <w:t>Countdown Video</w:t>
      </w:r>
    </w:p>
    <w:p w14:paraId="2C3BF6FB" w14:textId="77777777" w:rsidR="00AB4713" w:rsidRDefault="00AB4713" w:rsidP="00AB4713">
      <w:pPr>
        <w:autoSpaceDE w:val="0"/>
        <w:autoSpaceDN w:val="0"/>
        <w:adjustRightInd w:val="0"/>
        <w:rPr>
          <w:rFonts w:cs="Helvetica"/>
          <w:color w:val="000000"/>
          <w:u w:color="000000"/>
        </w:rPr>
      </w:pPr>
    </w:p>
    <w:p w14:paraId="137ECAC3" w14:textId="77777777" w:rsidR="00AB4713" w:rsidRDefault="00AB4713" w:rsidP="00AB4713">
      <w:pPr>
        <w:autoSpaceDE w:val="0"/>
        <w:autoSpaceDN w:val="0"/>
        <w:adjustRightInd w:val="0"/>
        <w:rPr>
          <w:rFonts w:cs="Helvetica"/>
          <w:color w:val="000000"/>
        </w:rPr>
      </w:pPr>
    </w:p>
    <w:p w14:paraId="02354A93" w14:textId="77777777" w:rsidR="00AB4713" w:rsidRPr="00C61E25" w:rsidRDefault="00AB4713" w:rsidP="00AB4713">
      <w:pPr>
        <w:autoSpaceDE w:val="0"/>
        <w:autoSpaceDN w:val="0"/>
        <w:adjustRightInd w:val="0"/>
        <w:rPr>
          <w:rFonts w:cs="Helvetica"/>
          <w:color w:val="000000"/>
        </w:rPr>
      </w:pPr>
      <w:r>
        <w:rPr>
          <w:rFonts w:cs="Helvetica"/>
          <w:b/>
          <w:bCs/>
          <w:color w:val="000000"/>
          <w:sz w:val="36"/>
          <w:szCs w:val="36"/>
        </w:rPr>
        <w:t>Worship</w:t>
      </w:r>
    </w:p>
    <w:p w14:paraId="517A9190" w14:textId="77777777" w:rsidR="00AB4713" w:rsidRDefault="00AB4713" w:rsidP="00AB4713">
      <w:pPr>
        <w:autoSpaceDE w:val="0"/>
        <w:autoSpaceDN w:val="0"/>
        <w:adjustRightInd w:val="0"/>
        <w:rPr>
          <w:rFonts w:cs="Helvetica"/>
          <w:color w:val="000000"/>
          <w:u w:color="000000"/>
        </w:rPr>
      </w:pPr>
    </w:p>
    <w:p w14:paraId="09EB6FFF" w14:textId="77777777" w:rsidR="00AB4713" w:rsidRDefault="00AB4713" w:rsidP="00AB4713">
      <w:pPr>
        <w:autoSpaceDE w:val="0"/>
        <w:autoSpaceDN w:val="0"/>
        <w:adjustRightInd w:val="0"/>
        <w:rPr>
          <w:rFonts w:cs="Helvetica"/>
          <w:color w:val="000000"/>
          <w:u w:color="000000"/>
        </w:rPr>
      </w:pPr>
    </w:p>
    <w:p w14:paraId="4EF41273" w14:textId="3F094A6C" w:rsidR="00FF1543" w:rsidRDefault="005333D7" w:rsidP="00FF1543">
      <w:pPr>
        <w:autoSpaceDE w:val="0"/>
        <w:autoSpaceDN w:val="0"/>
        <w:adjustRightInd w:val="0"/>
        <w:rPr>
          <w:rFonts w:cs="Helvetica"/>
          <w:b/>
          <w:bCs/>
          <w:color w:val="000000"/>
          <w:sz w:val="36"/>
          <w:szCs w:val="36"/>
        </w:rPr>
      </w:pPr>
      <w:r>
        <w:rPr>
          <w:rFonts w:cs="Helvetica"/>
          <w:b/>
          <w:bCs/>
          <w:color w:val="000000"/>
          <w:sz w:val="36"/>
          <w:szCs w:val="36"/>
        </w:rPr>
        <w:t>Icebreaker</w:t>
      </w:r>
      <w:r w:rsidR="00FF1543">
        <w:rPr>
          <w:rFonts w:cs="Helvetica"/>
          <w:b/>
          <w:bCs/>
          <w:color w:val="000000"/>
          <w:sz w:val="36"/>
          <w:szCs w:val="36"/>
        </w:rPr>
        <w:t xml:space="preserve"> </w:t>
      </w:r>
    </w:p>
    <w:p w14:paraId="5110C25C" w14:textId="46BF5C10" w:rsidR="005333D7" w:rsidRDefault="005333D7" w:rsidP="005333D7">
      <w:pPr>
        <w:autoSpaceDE w:val="0"/>
        <w:autoSpaceDN w:val="0"/>
        <w:adjustRightInd w:val="0"/>
        <w:rPr>
          <w:rFonts w:cs="Helvetica"/>
          <w:b/>
          <w:bCs/>
          <w:i/>
          <w:iCs/>
          <w:color w:val="000000"/>
        </w:rPr>
      </w:pPr>
      <w:r>
        <w:rPr>
          <w:rFonts w:cs="Helvetica"/>
          <w:b/>
          <w:bCs/>
          <w:i/>
          <w:iCs/>
          <w:color w:val="000000"/>
        </w:rPr>
        <w:t>PROPS: Overalls, Train Hat, Handkerchief</w:t>
      </w:r>
    </w:p>
    <w:p w14:paraId="555D585F" w14:textId="0AFD2C06" w:rsidR="005333D7" w:rsidRDefault="005333D7" w:rsidP="005333D7">
      <w:pPr>
        <w:autoSpaceDE w:val="0"/>
        <w:autoSpaceDN w:val="0"/>
        <w:adjustRightInd w:val="0"/>
        <w:rPr>
          <w:rFonts w:cs="Helvetica"/>
          <w:b/>
          <w:bCs/>
          <w:color w:val="000000"/>
          <w:sz w:val="36"/>
          <w:szCs w:val="36"/>
        </w:rPr>
      </w:pPr>
      <w:r>
        <w:rPr>
          <w:rFonts w:cs="Helvetica"/>
          <w:b/>
          <w:bCs/>
          <w:i/>
          <w:iCs/>
          <w:color w:val="000000"/>
        </w:rPr>
        <w:t>VFX: Title Slide</w:t>
      </w:r>
    </w:p>
    <w:p w14:paraId="047496DB" w14:textId="77777777" w:rsidR="00FF1543" w:rsidRDefault="00FF1543" w:rsidP="00FF1543">
      <w:pPr>
        <w:autoSpaceDE w:val="0"/>
        <w:autoSpaceDN w:val="0"/>
        <w:adjustRightInd w:val="0"/>
        <w:rPr>
          <w:rFonts w:cs="Helvetica"/>
          <w:b/>
          <w:bCs/>
          <w:i/>
          <w:iCs/>
          <w:color w:val="000000"/>
        </w:rPr>
      </w:pPr>
      <w:r>
        <w:rPr>
          <w:rFonts w:cs="Helvetica"/>
          <w:b/>
          <w:bCs/>
          <w:i/>
          <w:iCs/>
          <w:color w:val="000000"/>
        </w:rPr>
        <w:t>SFX: Steam Whistle</w:t>
      </w:r>
    </w:p>
    <w:p w14:paraId="6D9B24A0" w14:textId="77777777" w:rsidR="00FE20EE" w:rsidRPr="00BD6BE8" w:rsidRDefault="00FE20EE" w:rsidP="00FF1543">
      <w:pPr>
        <w:autoSpaceDE w:val="0"/>
        <w:autoSpaceDN w:val="0"/>
        <w:adjustRightInd w:val="0"/>
        <w:rPr>
          <w:rFonts w:cs="Helvetica"/>
          <w:b/>
          <w:bCs/>
          <w:i/>
          <w:iCs/>
          <w:color w:val="000000"/>
        </w:rPr>
      </w:pPr>
    </w:p>
    <w:p w14:paraId="07CBF135" w14:textId="4133C34E" w:rsidR="00FF1543" w:rsidRDefault="00542D0E" w:rsidP="00FF1543">
      <w:pPr>
        <w:autoSpaceDE w:val="0"/>
        <w:autoSpaceDN w:val="0"/>
        <w:adjustRightInd w:val="0"/>
        <w:jc w:val="center"/>
        <w:rPr>
          <w:rFonts w:cs="Helvetica"/>
          <w:b/>
          <w:bCs/>
          <w:color w:val="000000"/>
        </w:rPr>
      </w:pPr>
      <w:r>
        <w:rPr>
          <w:rFonts w:cs="Helvetica"/>
          <w:b/>
          <w:bCs/>
          <w:color w:val="000000"/>
        </w:rPr>
        <w:t>Facilitator</w:t>
      </w:r>
    </w:p>
    <w:p w14:paraId="35F120B9" w14:textId="6E414B40" w:rsidR="00FF1543" w:rsidRPr="00BD6BE8" w:rsidRDefault="009314C7" w:rsidP="00FF1543">
      <w:pPr>
        <w:autoSpaceDE w:val="0"/>
        <w:autoSpaceDN w:val="0"/>
        <w:adjustRightInd w:val="0"/>
        <w:rPr>
          <w:rFonts w:cs="Helvetica"/>
          <w:color w:val="000000"/>
        </w:rPr>
      </w:pPr>
      <w:r>
        <w:rPr>
          <w:rFonts w:cs="Helvetica"/>
          <w:i/>
          <w:iCs/>
          <w:color w:val="000000"/>
        </w:rPr>
        <w:t>(</w:t>
      </w:r>
      <w:r w:rsidRPr="00C61E25">
        <w:rPr>
          <w:rFonts w:cs="Helvetica"/>
          <w:i/>
          <w:iCs/>
          <w:color w:val="000000"/>
          <w:highlight w:val="yellow"/>
        </w:rPr>
        <w:t>VFX: Title Slide</w:t>
      </w:r>
      <w:r>
        <w:rPr>
          <w:rFonts w:cs="Helvetica"/>
          <w:i/>
          <w:iCs/>
          <w:color w:val="000000"/>
        </w:rPr>
        <w:t xml:space="preserve">) </w:t>
      </w:r>
      <w:r w:rsidR="00FF1543">
        <w:rPr>
          <w:rFonts w:cs="Helvetica"/>
          <w:color w:val="000000"/>
        </w:rPr>
        <w:t xml:space="preserve">Welcome to the Train Station, Jr. Conductors! </w:t>
      </w:r>
      <w:r w:rsidR="003B5F7F">
        <w:rPr>
          <w:rFonts w:cs="Helvetica"/>
          <w:color w:val="000000"/>
        </w:rPr>
        <w:t xml:space="preserve">My name is Engineer </w:t>
      </w:r>
      <w:r w:rsidR="003B5F7F" w:rsidRPr="009829CC">
        <w:rPr>
          <w:rFonts w:cs="Helvetica"/>
          <w:i/>
          <w:iCs/>
          <w:color w:val="000000"/>
        </w:rPr>
        <w:t>(Insert your name)</w:t>
      </w:r>
      <w:r w:rsidR="00FE20EE">
        <w:rPr>
          <w:rFonts w:cs="Helvetica"/>
          <w:color w:val="000000"/>
        </w:rPr>
        <w:t xml:space="preserve">. </w:t>
      </w:r>
      <w:r w:rsidR="00FB2BAC">
        <w:rPr>
          <w:rFonts w:cs="Helvetica"/>
          <w:color w:val="000000"/>
        </w:rPr>
        <w:t xml:space="preserve">We’ve been learning the answers to some tough questions the last few weeks. Let’s review what we’ve learned and find out if you remember. If you think the answer to the question is yes, I want you to stand up. If you think the answer to the question </w:t>
      </w:r>
      <w:r w:rsidR="00DB0367">
        <w:rPr>
          <w:rFonts w:cs="Helvetica"/>
          <w:color w:val="000000"/>
        </w:rPr>
        <w:t xml:space="preserve">is no, </w:t>
      </w:r>
      <w:r w:rsidR="00FB2BAC">
        <w:rPr>
          <w:rFonts w:cs="Helvetica"/>
          <w:color w:val="000000"/>
        </w:rPr>
        <w:t xml:space="preserve">stay seated. Is God only good sometimes? </w:t>
      </w:r>
      <w:r w:rsidR="00FB2BAC" w:rsidRPr="00FB2BAC">
        <w:rPr>
          <w:rFonts w:cs="Helvetica"/>
          <w:i/>
          <w:iCs/>
          <w:color w:val="000000"/>
        </w:rPr>
        <w:t>(Give the kids time to stand, remind them to stand or sit depending on what they think the answer is)</w:t>
      </w:r>
      <w:r w:rsidR="00FB2BAC">
        <w:rPr>
          <w:rFonts w:cs="Helvetica"/>
          <w:color w:val="000000"/>
        </w:rPr>
        <w:t xml:space="preserve"> No! We learned that God is good all the time! </w:t>
      </w:r>
      <w:r w:rsidR="00DB0367">
        <w:rPr>
          <w:rFonts w:cs="Helvetica"/>
          <w:color w:val="000000"/>
        </w:rPr>
        <w:t>Does God always love us</w:t>
      </w:r>
      <w:r w:rsidR="00FB2BAC">
        <w:rPr>
          <w:rFonts w:cs="Helvetica"/>
          <w:color w:val="000000"/>
        </w:rPr>
        <w:t xml:space="preserve">? </w:t>
      </w:r>
      <w:r w:rsidR="00DB0367" w:rsidRPr="00FB2BAC">
        <w:rPr>
          <w:rFonts w:cs="Helvetica"/>
          <w:i/>
          <w:iCs/>
          <w:color w:val="000000"/>
        </w:rPr>
        <w:t>(Give the kids time to stand, remind them to stand or sit depending on what they think the answer is</w:t>
      </w:r>
      <w:r w:rsidR="00DB0367">
        <w:rPr>
          <w:rFonts w:cs="Helvetica"/>
          <w:i/>
          <w:iCs/>
          <w:color w:val="000000"/>
        </w:rPr>
        <w:t xml:space="preserve">) </w:t>
      </w:r>
      <w:r w:rsidR="00DB0367">
        <w:rPr>
          <w:rFonts w:cs="Helvetica"/>
          <w:color w:val="000000"/>
        </w:rPr>
        <w:t xml:space="preserve">Yes! We learned that God will always love us! Does God make us weak and wimpy? </w:t>
      </w:r>
      <w:r w:rsidR="00DB0367" w:rsidRPr="00FB2BAC">
        <w:rPr>
          <w:rFonts w:cs="Helvetica"/>
          <w:i/>
          <w:iCs/>
          <w:color w:val="000000"/>
        </w:rPr>
        <w:t>(Give the kids time to stand, remind them to stand or sit depending on what they think the answer is</w:t>
      </w:r>
      <w:r w:rsidR="00DB0367">
        <w:rPr>
          <w:rFonts w:cs="Helvetica"/>
          <w:i/>
          <w:iCs/>
          <w:color w:val="000000"/>
        </w:rPr>
        <w:t xml:space="preserve">) </w:t>
      </w:r>
      <w:r w:rsidR="00DB0367">
        <w:rPr>
          <w:rFonts w:cs="Helvetica"/>
          <w:color w:val="000000"/>
        </w:rPr>
        <w:t xml:space="preserve">No, we learned that God makes us strong. </w:t>
      </w:r>
      <w:r w:rsidR="00C45886">
        <w:rPr>
          <w:rFonts w:cs="Helvetica"/>
          <w:color w:val="000000"/>
        </w:rPr>
        <w:t>Today we’</w:t>
      </w:r>
      <w:r w:rsidR="00DB0367">
        <w:rPr>
          <w:rFonts w:cs="Helvetica"/>
          <w:color w:val="000000"/>
        </w:rPr>
        <w:t xml:space="preserve">re going to </w:t>
      </w:r>
      <w:r w:rsidR="00C45886">
        <w:rPr>
          <w:rFonts w:cs="Helvetica"/>
          <w:color w:val="000000"/>
        </w:rPr>
        <w:t>discover the answer to</w:t>
      </w:r>
      <w:r w:rsidR="00DB0367">
        <w:rPr>
          <w:rFonts w:cs="Helvetica"/>
          <w:color w:val="000000"/>
        </w:rPr>
        <w:t xml:space="preserve"> one more</w:t>
      </w:r>
      <w:r w:rsidR="00C45886">
        <w:rPr>
          <w:rFonts w:cs="Helvetica"/>
          <w:color w:val="000000"/>
        </w:rPr>
        <w:t xml:space="preserve"> tough question. </w:t>
      </w:r>
      <w:r w:rsidR="00184EFB">
        <w:rPr>
          <w:rFonts w:cs="Helvetica"/>
          <w:color w:val="000000"/>
        </w:rPr>
        <w:t xml:space="preserve">If you are ready to learn with Conductor Carl and his friends </w:t>
      </w:r>
      <w:r w:rsidR="00FF1543">
        <w:rPr>
          <w:rFonts w:cs="Helvetica"/>
          <w:color w:val="000000"/>
        </w:rPr>
        <w:t>say</w:t>
      </w:r>
      <w:r w:rsidR="009E18D6">
        <w:rPr>
          <w:rFonts w:cs="Helvetica"/>
          <w:color w:val="000000"/>
        </w:rPr>
        <w:t>,</w:t>
      </w:r>
      <w:r w:rsidR="00FF1543">
        <w:rPr>
          <w:rFonts w:cs="Helvetica"/>
          <w:color w:val="000000"/>
        </w:rPr>
        <w:t xml:space="preserve"> “Choo-choo!” </w:t>
      </w:r>
      <w:r w:rsidR="00FF1543">
        <w:rPr>
          <w:rFonts w:cs="Helvetica"/>
          <w:i/>
          <w:iCs/>
          <w:color w:val="000000"/>
        </w:rPr>
        <w:t>(</w:t>
      </w:r>
      <w:r w:rsidR="00FF1543">
        <w:rPr>
          <w:rFonts w:cs="Helvetica"/>
          <w:i/>
          <w:iCs/>
          <w:color w:val="000000"/>
          <w:highlight w:val="yellow"/>
        </w:rPr>
        <w:t>S</w:t>
      </w:r>
      <w:r w:rsidR="00FF1543" w:rsidRPr="00C61E25">
        <w:rPr>
          <w:rFonts w:cs="Helvetica"/>
          <w:i/>
          <w:iCs/>
          <w:color w:val="000000"/>
          <w:highlight w:val="yellow"/>
        </w:rPr>
        <w:t xml:space="preserve">FX: </w:t>
      </w:r>
      <w:r w:rsidR="00FF1543" w:rsidRPr="00DD5FA9">
        <w:rPr>
          <w:rFonts w:cs="Helvetica"/>
          <w:i/>
          <w:iCs/>
          <w:color w:val="000000"/>
          <w:highlight w:val="yellow"/>
        </w:rPr>
        <w:t>Steam Whistle</w:t>
      </w:r>
      <w:r w:rsidR="00FF1543">
        <w:rPr>
          <w:rFonts w:cs="Helvetica"/>
          <w:i/>
          <w:iCs/>
          <w:color w:val="000000"/>
        </w:rPr>
        <w:t xml:space="preserve">) </w:t>
      </w:r>
    </w:p>
    <w:p w14:paraId="7E8121F5" w14:textId="77777777" w:rsidR="00FF1543" w:rsidRDefault="00FF1543" w:rsidP="00FF1543">
      <w:pPr>
        <w:autoSpaceDE w:val="0"/>
        <w:autoSpaceDN w:val="0"/>
        <w:adjustRightInd w:val="0"/>
        <w:rPr>
          <w:rFonts w:cs="Helvetica"/>
          <w:color w:val="000000"/>
        </w:rPr>
      </w:pPr>
    </w:p>
    <w:p w14:paraId="7186EC58" w14:textId="77777777" w:rsidR="00FF1543" w:rsidRDefault="00FF1543" w:rsidP="00FF1543">
      <w:pPr>
        <w:autoSpaceDE w:val="0"/>
        <w:autoSpaceDN w:val="0"/>
        <w:adjustRightInd w:val="0"/>
        <w:rPr>
          <w:rFonts w:cs="Helvetica"/>
          <w:color w:val="000000"/>
          <w:u w:color="000000"/>
        </w:rPr>
      </w:pPr>
    </w:p>
    <w:p w14:paraId="6025D325" w14:textId="12881BEA" w:rsidR="00FF1543" w:rsidRDefault="00FF1543" w:rsidP="00FF1543">
      <w:pPr>
        <w:autoSpaceDE w:val="0"/>
        <w:autoSpaceDN w:val="0"/>
        <w:adjustRightInd w:val="0"/>
        <w:rPr>
          <w:rFonts w:cs="Helvetica"/>
          <w:color w:val="000000"/>
          <w:u w:color="000000"/>
        </w:rPr>
      </w:pPr>
      <w:r>
        <w:rPr>
          <w:rFonts w:cs="Helvetica"/>
          <w:b/>
          <w:bCs/>
          <w:color w:val="000000"/>
          <w:sz w:val="36"/>
          <w:szCs w:val="36"/>
        </w:rPr>
        <w:t xml:space="preserve">Conductor Carl </w:t>
      </w:r>
      <w:r w:rsidR="009E18D6">
        <w:rPr>
          <w:rFonts w:cs="Helvetica"/>
          <w:b/>
          <w:bCs/>
          <w:color w:val="000000"/>
          <w:sz w:val="36"/>
          <w:szCs w:val="36"/>
        </w:rPr>
        <w:t xml:space="preserve">&amp; </w:t>
      </w:r>
      <w:r>
        <w:rPr>
          <w:rFonts w:cs="Helvetica"/>
          <w:b/>
          <w:bCs/>
          <w:color w:val="000000"/>
          <w:sz w:val="36"/>
          <w:szCs w:val="36"/>
        </w:rPr>
        <w:t>Friends, Part 1</w:t>
      </w:r>
    </w:p>
    <w:p w14:paraId="262210EE" w14:textId="77777777" w:rsidR="00FF1543" w:rsidRDefault="00FF1543" w:rsidP="00FF1543">
      <w:pPr>
        <w:autoSpaceDE w:val="0"/>
        <w:autoSpaceDN w:val="0"/>
        <w:adjustRightInd w:val="0"/>
        <w:rPr>
          <w:rFonts w:cs="Helvetica"/>
          <w:color w:val="000000"/>
          <w:u w:color="000000"/>
        </w:rPr>
      </w:pPr>
    </w:p>
    <w:p w14:paraId="03F02FD0" w14:textId="77777777" w:rsidR="00FF1543" w:rsidRDefault="00FF1543" w:rsidP="00FF1543">
      <w:pPr>
        <w:autoSpaceDE w:val="0"/>
        <w:autoSpaceDN w:val="0"/>
        <w:adjustRightInd w:val="0"/>
        <w:rPr>
          <w:rFonts w:cs="Helvetica"/>
          <w:color w:val="000000"/>
          <w:u w:color="000000"/>
        </w:rPr>
      </w:pPr>
    </w:p>
    <w:p w14:paraId="3066FEA1" w14:textId="77777777" w:rsidR="00FF1543" w:rsidRPr="00133862" w:rsidRDefault="00FF1543" w:rsidP="00FF1543">
      <w:pPr>
        <w:autoSpaceDE w:val="0"/>
        <w:autoSpaceDN w:val="0"/>
        <w:adjustRightInd w:val="0"/>
        <w:rPr>
          <w:rFonts w:cs="Helvetica"/>
          <w:b/>
          <w:bCs/>
          <w:color w:val="000000"/>
          <w:sz w:val="36"/>
          <w:szCs w:val="36"/>
        </w:rPr>
      </w:pPr>
      <w:r>
        <w:rPr>
          <w:rFonts w:cs="Helvetica"/>
          <w:b/>
          <w:bCs/>
          <w:color w:val="000000"/>
          <w:sz w:val="36"/>
          <w:szCs w:val="36"/>
        </w:rPr>
        <w:t>Engage 1</w:t>
      </w:r>
    </w:p>
    <w:p w14:paraId="3E26BCB5" w14:textId="3D0B7F7A" w:rsidR="000B11C3" w:rsidRDefault="000B11C3" w:rsidP="000B11C3">
      <w:pPr>
        <w:autoSpaceDE w:val="0"/>
        <w:autoSpaceDN w:val="0"/>
        <w:adjustRightInd w:val="0"/>
        <w:rPr>
          <w:rFonts w:cs="Helvetica"/>
          <w:b/>
          <w:bCs/>
          <w:i/>
          <w:iCs/>
          <w:color w:val="000000"/>
        </w:rPr>
      </w:pPr>
      <w:r>
        <w:rPr>
          <w:rFonts w:cs="Helvetica"/>
          <w:b/>
          <w:bCs/>
          <w:i/>
          <w:iCs/>
          <w:color w:val="000000"/>
        </w:rPr>
        <w:t>PROPS: Overalls, Train Hat, Handkerchief</w:t>
      </w:r>
      <w:r w:rsidR="00960552">
        <w:rPr>
          <w:rFonts w:cs="Helvetica"/>
          <w:b/>
          <w:bCs/>
          <w:i/>
          <w:iCs/>
          <w:color w:val="000000"/>
        </w:rPr>
        <w:t xml:space="preserve">, </w:t>
      </w:r>
      <w:r w:rsidR="00F71648">
        <w:rPr>
          <w:rFonts w:cs="Helvetica"/>
          <w:b/>
          <w:bCs/>
          <w:i/>
          <w:iCs/>
          <w:color w:val="000000"/>
        </w:rPr>
        <w:t>Yellow Paper Plate (1 Per Child), Black Oval Sticker (2 Per Child), Smile (1 Per Child), Brad (1 Per Child)</w:t>
      </w:r>
    </w:p>
    <w:p w14:paraId="6F2245D1" w14:textId="38ABD289" w:rsidR="000B11C3" w:rsidRDefault="000B11C3" w:rsidP="000B11C3">
      <w:pPr>
        <w:autoSpaceDE w:val="0"/>
        <w:autoSpaceDN w:val="0"/>
        <w:adjustRightInd w:val="0"/>
        <w:rPr>
          <w:rFonts w:cs="Helvetica"/>
          <w:b/>
          <w:bCs/>
          <w:i/>
          <w:iCs/>
          <w:color w:val="000000"/>
        </w:rPr>
      </w:pPr>
      <w:r>
        <w:rPr>
          <w:rFonts w:cs="Helvetica"/>
          <w:b/>
          <w:bCs/>
          <w:i/>
          <w:iCs/>
          <w:color w:val="000000"/>
        </w:rPr>
        <w:t xml:space="preserve">VFX: Title Slide, Big Point Video, </w:t>
      </w:r>
      <w:r w:rsidR="0042416C">
        <w:rPr>
          <w:rFonts w:cs="Helvetica"/>
          <w:b/>
          <w:bCs/>
          <w:i/>
          <w:iCs/>
          <w:color w:val="000000"/>
        </w:rPr>
        <w:t>8</w:t>
      </w:r>
      <w:r>
        <w:rPr>
          <w:rFonts w:cs="Helvetica"/>
          <w:b/>
          <w:bCs/>
          <w:i/>
          <w:iCs/>
          <w:color w:val="000000"/>
        </w:rPr>
        <w:t xml:space="preserve"> Minute Timer</w:t>
      </w:r>
    </w:p>
    <w:p w14:paraId="10DD4981" w14:textId="77777777" w:rsidR="000B11C3" w:rsidRDefault="000B11C3" w:rsidP="000B11C3">
      <w:pPr>
        <w:autoSpaceDE w:val="0"/>
        <w:autoSpaceDN w:val="0"/>
        <w:adjustRightInd w:val="0"/>
        <w:rPr>
          <w:rFonts w:cs="Helvetica"/>
          <w:color w:val="000000"/>
        </w:rPr>
      </w:pPr>
      <w:r>
        <w:rPr>
          <w:rFonts w:cs="Helvetica"/>
          <w:b/>
          <w:bCs/>
          <w:i/>
          <w:iCs/>
          <w:color w:val="000000"/>
        </w:rPr>
        <w:t>SFX: Steam Whistle</w:t>
      </w:r>
    </w:p>
    <w:p w14:paraId="576D0B33" w14:textId="77777777" w:rsidR="0060190A" w:rsidRPr="00F23438" w:rsidRDefault="0060190A" w:rsidP="00FF1543">
      <w:pPr>
        <w:autoSpaceDE w:val="0"/>
        <w:autoSpaceDN w:val="0"/>
        <w:adjustRightInd w:val="0"/>
        <w:rPr>
          <w:rFonts w:cs="Helvetica"/>
          <w:b/>
          <w:bCs/>
          <w:color w:val="000000"/>
          <w:sz w:val="36"/>
          <w:szCs w:val="36"/>
        </w:rPr>
      </w:pPr>
    </w:p>
    <w:p w14:paraId="559A67EF" w14:textId="0A01D0EC" w:rsidR="00FF1543" w:rsidRDefault="000B11C3" w:rsidP="00FF1543">
      <w:pPr>
        <w:autoSpaceDE w:val="0"/>
        <w:autoSpaceDN w:val="0"/>
        <w:adjustRightInd w:val="0"/>
        <w:jc w:val="center"/>
        <w:rPr>
          <w:rFonts w:cs="Helvetica"/>
          <w:b/>
          <w:bCs/>
          <w:color w:val="000000"/>
        </w:rPr>
      </w:pPr>
      <w:r>
        <w:rPr>
          <w:rFonts w:cs="Helvetica"/>
          <w:b/>
          <w:bCs/>
          <w:color w:val="000000"/>
        </w:rPr>
        <w:t>Facilitator</w:t>
      </w:r>
    </w:p>
    <w:p w14:paraId="0249C0E2" w14:textId="411D0DCF" w:rsidR="00FF1543" w:rsidRPr="007247B4" w:rsidRDefault="000B11C3" w:rsidP="00FF1543">
      <w:pPr>
        <w:autoSpaceDE w:val="0"/>
        <w:autoSpaceDN w:val="0"/>
        <w:adjustRightInd w:val="0"/>
        <w:rPr>
          <w:rFonts w:cs="Helvetica"/>
          <w:color w:val="000000"/>
        </w:rPr>
      </w:pPr>
      <w:r>
        <w:rPr>
          <w:rFonts w:cs="Helvetica"/>
          <w:i/>
          <w:iCs/>
          <w:color w:val="000000"/>
        </w:rPr>
        <w:t>(</w:t>
      </w:r>
      <w:r w:rsidRPr="0084321F">
        <w:rPr>
          <w:rFonts w:cs="Helvetica"/>
          <w:i/>
          <w:iCs/>
          <w:color w:val="000000"/>
          <w:highlight w:val="yellow"/>
        </w:rPr>
        <w:t>VFX: Title Slide</w:t>
      </w:r>
      <w:r>
        <w:rPr>
          <w:rFonts w:cs="Helvetica"/>
          <w:i/>
          <w:iCs/>
          <w:color w:val="000000"/>
        </w:rPr>
        <w:t>) (</w:t>
      </w:r>
      <w:r>
        <w:rPr>
          <w:rFonts w:cs="Helvetica"/>
          <w:i/>
          <w:iCs/>
          <w:color w:val="000000"/>
          <w:highlight w:val="yellow"/>
        </w:rPr>
        <w:t>S</w:t>
      </w:r>
      <w:r w:rsidRPr="00C61E25">
        <w:rPr>
          <w:rFonts w:cs="Helvetica"/>
          <w:i/>
          <w:iCs/>
          <w:color w:val="000000"/>
          <w:highlight w:val="yellow"/>
        </w:rPr>
        <w:t xml:space="preserve">FX: </w:t>
      </w:r>
      <w:r w:rsidRPr="00DD5FA9">
        <w:rPr>
          <w:rFonts w:cs="Helvetica"/>
          <w:i/>
          <w:iCs/>
          <w:color w:val="000000"/>
          <w:highlight w:val="yellow"/>
        </w:rPr>
        <w:t>Steam Whistle</w:t>
      </w:r>
      <w:r>
        <w:rPr>
          <w:rFonts w:cs="Helvetica"/>
          <w:i/>
          <w:iCs/>
          <w:color w:val="000000"/>
        </w:rPr>
        <w:t xml:space="preserve">) </w:t>
      </w:r>
      <w:r w:rsidR="00F71648">
        <w:rPr>
          <w:rFonts w:cs="Helvetica"/>
          <w:color w:val="000000"/>
        </w:rPr>
        <w:t xml:space="preserve">It sounds like there’s a big storm today at the Train Station. Some of the people at the Train Station wonder if it will ever stop. </w:t>
      </w:r>
      <w:r w:rsidR="00960552">
        <w:rPr>
          <w:rFonts w:cs="Helvetica"/>
          <w:color w:val="000000"/>
        </w:rPr>
        <w:t xml:space="preserve">I think our Big Point will help </w:t>
      </w:r>
      <w:r w:rsidR="00F71648">
        <w:rPr>
          <w:rFonts w:cs="Helvetica"/>
          <w:color w:val="000000"/>
        </w:rPr>
        <w:t>them</w:t>
      </w:r>
      <w:r w:rsidR="00960552">
        <w:rPr>
          <w:rFonts w:cs="Helvetica"/>
          <w:color w:val="000000"/>
        </w:rPr>
        <w:t>, l</w:t>
      </w:r>
      <w:r w:rsidR="00FF1543">
        <w:rPr>
          <w:rFonts w:cs="Helvetica"/>
          <w:color w:val="000000"/>
        </w:rPr>
        <w:t xml:space="preserve">et’s </w:t>
      </w:r>
      <w:r w:rsidR="00F57CED">
        <w:rPr>
          <w:rFonts w:cs="Helvetica"/>
          <w:color w:val="000000"/>
        </w:rPr>
        <w:t>practice</w:t>
      </w:r>
      <w:r w:rsidR="00FF1543">
        <w:rPr>
          <w:rFonts w:cs="Helvetica"/>
          <w:color w:val="000000"/>
        </w:rPr>
        <w:t xml:space="preserve"> it together,</w:t>
      </w:r>
      <w:r w:rsidRPr="000B11C3">
        <w:rPr>
          <w:rFonts w:cs="Helvetica"/>
          <w:i/>
          <w:iCs/>
          <w:color w:val="000000"/>
        </w:rPr>
        <w:t xml:space="preserve"> </w:t>
      </w:r>
      <w:r>
        <w:rPr>
          <w:rFonts w:cs="Helvetica"/>
          <w:i/>
          <w:iCs/>
          <w:color w:val="000000"/>
        </w:rPr>
        <w:t>(</w:t>
      </w:r>
      <w:r w:rsidRPr="0084321F">
        <w:rPr>
          <w:rFonts w:cs="Helvetica"/>
          <w:i/>
          <w:iCs/>
          <w:color w:val="000000"/>
          <w:highlight w:val="yellow"/>
        </w:rPr>
        <w:t xml:space="preserve">VFX: </w:t>
      </w:r>
      <w:r>
        <w:rPr>
          <w:rFonts w:cs="Helvetica"/>
          <w:i/>
          <w:iCs/>
          <w:color w:val="000000"/>
          <w:highlight w:val="yellow"/>
        </w:rPr>
        <w:t>Big Point Video</w:t>
      </w:r>
      <w:r>
        <w:rPr>
          <w:rFonts w:cs="Helvetica"/>
          <w:i/>
          <w:iCs/>
          <w:color w:val="000000"/>
        </w:rPr>
        <w:t>)</w:t>
      </w:r>
      <w:r w:rsidR="00FF1543">
        <w:rPr>
          <w:rFonts w:cs="Helvetica"/>
          <w:color w:val="000000"/>
        </w:rPr>
        <w:t xml:space="preserve"> </w:t>
      </w:r>
      <w:r w:rsidR="00D07D69">
        <w:rPr>
          <w:rFonts w:cs="Helvetica"/>
          <w:b/>
          <w:bCs/>
          <w:color w:val="000000"/>
        </w:rPr>
        <w:t>God Can Turn Things Around!</w:t>
      </w:r>
    </w:p>
    <w:p w14:paraId="634BF4A7" w14:textId="77777777" w:rsidR="003116C0" w:rsidRDefault="003116C0" w:rsidP="00FF1543">
      <w:pPr>
        <w:autoSpaceDE w:val="0"/>
        <w:autoSpaceDN w:val="0"/>
        <w:adjustRightInd w:val="0"/>
        <w:rPr>
          <w:rFonts w:cs="Helvetica"/>
          <w:color w:val="000000"/>
        </w:rPr>
      </w:pPr>
    </w:p>
    <w:p w14:paraId="302E6099" w14:textId="122A0255" w:rsidR="00125BF5" w:rsidRDefault="009009BF" w:rsidP="00960552">
      <w:pPr>
        <w:autoSpaceDE w:val="0"/>
        <w:autoSpaceDN w:val="0"/>
        <w:adjustRightInd w:val="0"/>
        <w:rPr>
          <w:rFonts w:cs="Helvetica"/>
          <w:color w:val="000000"/>
        </w:rPr>
      </w:pPr>
      <w:r>
        <w:rPr>
          <w:rFonts w:cs="Helvetica"/>
          <w:color w:val="000000"/>
        </w:rPr>
        <w:t xml:space="preserve">Sometimes bad things do happen. Everyone has problems that they </w:t>
      </w:r>
      <w:proofErr w:type="gramStart"/>
      <w:r>
        <w:rPr>
          <w:rFonts w:cs="Helvetica"/>
          <w:color w:val="000000"/>
        </w:rPr>
        <w:t>have to</w:t>
      </w:r>
      <w:proofErr w:type="gramEnd"/>
      <w:r>
        <w:rPr>
          <w:rFonts w:cs="Helvetica"/>
          <w:color w:val="000000"/>
        </w:rPr>
        <w:t xml:space="preserve"> deal with from time to time. The good news is that we serve a </w:t>
      </w:r>
      <w:proofErr w:type="gramStart"/>
      <w:r>
        <w:rPr>
          <w:rFonts w:cs="Helvetica"/>
          <w:color w:val="000000"/>
        </w:rPr>
        <w:t>really powerful</w:t>
      </w:r>
      <w:proofErr w:type="gramEnd"/>
      <w:r>
        <w:rPr>
          <w:rFonts w:cs="Helvetica"/>
          <w:color w:val="000000"/>
        </w:rPr>
        <w:t xml:space="preserve"> God who can do what seems impossible. He can turn bad into good.</w:t>
      </w:r>
      <w:r w:rsidR="00665F2B">
        <w:rPr>
          <w:rFonts w:cs="Helvetica"/>
          <w:color w:val="000000"/>
        </w:rPr>
        <w:t xml:space="preserve"> In your </w:t>
      </w:r>
      <w:r w:rsidR="00264E0B">
        <w:rPr>
          <w:rFonts w:cs="Helvetica"/>
          <w:color w:val="000000"/>
        </w:rPr>
        <w:t>S</w:t>
      </w:r>
      <w:r w:rsidR="00665F2B">
        <w:rPr>
          <w:rFonts w:cs="Helvetica"/>
          <w:color w:val="000000"/>
        </w:rPr>
        <w:t xml:space="preserve">mall </w:t>
      </w:r>
      <w:r w:rsidR="00264E0B">
        <w:rPr>
          <w:rFonts w:cs="Helvetica"/>
          <w:color w:val="000000"/>
        </w:rPr>
        <w:t>G</w:t>
      </w:r>
      <w:r w:rsidR="00665F2B">
        <w:rPr>
          <w:rFonts w:cs="Helvetica"/>
          <w:color w:val="000000"/>
        </w:rPr>
        <w:t xml:space="preserve">roup you are going to talk about </w:t>
      </w:r>
      <w:r w:rsidR="0042416C">
        <w:rPr>
          <w:rFonts w:cs="Helvetica"/>
          <w:color w:val="000000"/>
        </w:rPr>
        <w:t xml:space="preserve">some </w:t>
      </w:r>
      <w:r w:rsidR="00665F2B">
        <w:rPr>
          <w:rFonts w:cs="Helvetica"/>
          <w:color w:val="000000"/>
        </w:rPr>
        <w:t xml:space="preserve">ways that God </w:t>
      </w:r>
      <w:r>
        <w:rPr>
          <w:rFonts w:cs="Helvetica"/>
          <w:color w:val="000000"/>
        </w:rPr>
        <w:t>can turn something around</w:t>
      </w:r>
      <w:r w:rsidR="00665F2B">
        <w:rPr>
          <w:rFonts w:cs="Helvetica"/>
          <w:color w:val="000000"/>
        </w:rPr>
        <w:t>.</w:t>
      </w:r>
    </w:p>
    <w:p w14:paraId="68CA1EC3" w14:textId="77777777" w:rsidR="00F57CED" w:rsidRPr="000B11C3" w:rsidRDefault="00F57CED" w:rsidP="00FF1543">
      <w:pPr>
        <w:autoSpaceDE w:val="0"/>
        <w:autoSpaceDN w:val="0"/>
        <w:adjustRightInd w:val="0"/>
        <w:rPr>
          <w:rFonts w:cs="Helvetica"/>
          <w:color w:val="000000"/>
        </w:rPr>
      </w:pPr>
    </w:p>
    <w:p w14:paraId="6279552C" w14:textId="77777777" w:rsidR="00FF1543" w:rsidRDefault="00FF1543" w:rsidP="00FF1543">
      <w:pPr>
        <w:autoSpaceDE w:val="0"/>
        <w:autoSpaceDN w:val="0"/>
        <w:adjustRightInd w:val="0"/>
        <w:jc w:val="center"/>
        <w:rPr>
          <w:rFonts w:cs="Helvetica"/>
          <w:b/>
          <w:bCs/>
          <w:color w:val="000000"/>
        </w:rPr>
      </w:pPr>
      <w:r>
        <w:rPr>
          <w:rFonts w:cs="Helvetica"/>
          <w:b/>
          <w:bCs/>
          <w:color w:val="000000"/>
        </w:rPr>
        <w:t>Small Group Leader</w:t>
      </w:r>
    </w:p>
    <w:p w14:paraId="3E9973FD" w14:textId="08406CF0" w:rsidR="0042416C" w:rsidRDefault="004358DA" w:rsidP="00FF1543">
      <w:pPr>
        <w:autoSpaceDE w:val="0"/>
        <w:autoSpaceDN w:val="0"/>
        <w:adjustRightInd w:val="0"/>
        <w:rPr>
          <w:rFonts w:cs="Helvetica"/>
          <w:i/>
          <w:iCs/>
          <w:color w:val="000000"/>
        </w:rPr>
      </w:pPr>
      <w:r>
        <w:rPr>
          <w:rFonts w:cs="Helvetica"/>
          <w:i/>
          <w:iCs/>
          <w:color w:val="000000"/>
        </w:rPr>
        <w:t>(</w:t>
      </w:r>
      <w:r w:rsidRPr="0084321F">
        <w:rPr>
          <w:rFonts w:cs="Helvetica"/>
          <w:i/>
          <w:iCs/>
          <w:color w:val="000000"/>
          <w:highlight w:val="yellow"/>
        </w:rPr>
        <w:t>VFX:</w:t>
      </w:r>
      <w:r>
        <w:rPr>
          <w:rFonts w:cs="Helvetica"/>
          <w:i/>
          <w:iCs/>
          <w:color w:val="000000"/>
          <w:highlight w:val="yellow"/>
        </w:rPr>
        <w:t xml:space="preserve"> </w:t>
      </w:r>
      <w:r w:rsidR="0042416C">
        <w:rPr>
          <w:rFonts w:cs="Helvetica"/>
          <w:i/>
          <w:iCs/>
          <w:color w:val="000000"/>
          <w:highlight w:val="yellow"/>
        </w:rPr>
        <w:t>8</w:t>
      </w:r>
      <w:r>
        <w:rPr>
          <w:rFonts w:cs="Helvetica"/>
          <w:i/>
          <w:iCs/>
          <w:color w:val="000000"/>
          <w:highlight w:val="yellow"/>
        </w:rPr>
        <w:t xml:space="preserve"> Minute Timer</w:t>
      </w:r>
      <w:r>
        <w:rPr>
          <w:rFonts w:cs="Helvetica"/>
          <w:i/>
          <w:iCs/>
          <w:color w:val="000000"/>
        </w:rPr>
        <w:t xml:space="preserve">) </w:t>
      </w:r>
      <w:r w:rsidR="0042416C">
        <w:rPr>
          <w:rFonts w:cs="Helvetica"/>
          <w:i/>
          <w:iCs/>
          <w:color w:val="000000"/>
        </w:rPr>
        <w:t>Pass out supplies to the kids and show them how to make a smiling emoji face. Use the oval stickers for eyes and use the brad to attach the smile so that it can turn from a smile to a frown. Once everyone is finished</w:t>
      </w:r>
      <w:r w:rsidR="000E3CAB">
        <w:rPr>
          <w:rFonts w:cs="Helvetica"/>
          <w:i/>
          <w:iCs/>
          <w:color w:val="000000"/>
        </w:rPr>
        <w:t>,</w:t>
      </w:r>
      <w:r w:rsidR="0042416C">
        <w:rPr>
          <w:rFonts w:cs="Helvetica"/>
          <w:i/>
          <w:iCs/>
          <w:color w:val="000000"/>
        </w:rPr>
        <w:t xml:space="preserve"> talk about each scenario and how God could turn the situation around. Have the kids change the frown to a smile as you talk about each scenario and how God can help. </w:t>
      </w:r>
    </w:p>
    <w:p w14:paraId="431CB75A" w14:textId="77777777" w:rsidR="0042416C" w:rsidRDefault="0042416C" w:rsidP="00FF1543">
      <w:pPr>
        <w:autoSpaceDE w:val="0"/>
        <w:autoSpaceDN w:val="0"/>
        <w:adjustRightInd w:val="0"/>
        <w:rPr>
          <w:rFonts w:cs="Helvetica"/>
          <w:i/>
          <w:iCs/>
          <w:color w:val="000000"/>
        </w:rPr>
      </w:pPr>
    </w:p>
    <w:p w14:paraId="0FE563F1" w14:textId="0C81729B" w:rsidR="0042416C" w:rsidRPr="000B58EF" w:rsidRDefault="0042416C" w:rsidP="0042416C">
      <w:pPr>
        <w:pStyle w:val="ListParagraph"/>
        <w:numPr>
          <w:ilvl w:val="0"/>
          <w:numId w:val="5"/>
        </w:numPr>
        <w:autoSpaceDE w:val="0"/>
        <w:autoSpaceDN w:val="0"/>
        <w:adjustRightInd w:val="0"/>
        <w:rPr>
          <w:rFonts w:cs="Helvetica"/>
          <w:color w:val="000000"/>
        </w:rPr>
      </w:pPr>
      <w:r>
        <w:rPr>
          <w:rFonts w:cs="Helvetica"/>
          <w:color w:val="000000"/>
        </w:rPr>
        <w:t xml:space="preserve">Someone says something unkind to you that makes you sad. </w:t>
      </w:r>
      <w:r>
        <w:rPr>
          <w:rFonts w:cs="Helvetica"/>
          <w:i/>
          <w:iCs/>
          <w:color w:val="000000"/>
        </w:rPr>
        <w:t xml:space="preserve">God could send someone to say something kind to you. </w:t>
      </w:r>
    </w:p>
    <w:p w14:paraId="6E37DC08" w14:textId="077484E6" w:rsidR="0042416C" w:rsidRPr="000B58EF" w:rsidRDefault="0042416C" w:rsidP="0042416C">
      <w:pPr>
        <w:pStyle w:val="ListParagraph"/>
        <w:numPr>
          <w:ilvl w:val="0"/>
          <w:numId w:val="5"/>
        </w:numPr>
        <w:autoSpaceDE w:val="0"/>
        <w:autoSpaceDN w:val="0"/>
        <w:adjustRightInd w:val="0"/>
        <w:rPr>
          <w:rFonts w:cs="Helvetica"/>
          <w:color w:val="000000"/>
        </w:rPr>
      </w:pPr>
      <w:r>
        <w:rPr>
          <w:rFonts w:cs="Helvetica"/>
          <w:color w:val="000000"/>
        </w:rPr>
        <w:t xml:space="preserve">You </w:t>
      </w:r>
      <w:proofErr w:type="gramStart"/>
      <w:r>
        <w:rPr>
          <w:rFonts w:cs="Helvetica"/>
          <w:color w:val="000000"/>
        </w:rPr>
        <w:t>fall down</w:t>
      </w:r>
      <w:proofErr w:type="gramEnd"/>
      <w:r>
        <w:rPr>
          <w:rFonts w:cs="Helvetica"/>
          <w:color w:val="000000"/>
        </w:rPr>
        <w:t xml:space="preserve"> and scrape your knee. </w:t>
      </w:r>
      <w:r>
        <w:rPr>
          <w:rFonts w:cs="Helvetica"/>
          <w:i/>
          <w:iCs/>
          <w:color w:val="000000"/>
        </w:rPr>
        <w:t xml:space="preserve">God can heal your knee so that you feel better. </w:t>
      </w:r>
    </w:p>
    <w:p w14:paraId="700103AF" w14:textId="344C0516" w:rsidR="0042416C" w:rsidRDefault="0042416C" w:rsidP="0042416C">
      <w:pPr>
        <w:pStyle w:val="ListParagraph"/>
        <w:numPr>
          <w:ilvl w:val="0"/>
          <w:numId w:val="5"/>
        </w:numPr>
        <w:autoSpaceDE w:val="0"/>
        <w:autoSpaceDN w:val="0"/>
        <w:adjustRightInd w:val="0"/>
        <w:rPr>
          <w:rFonts w:cs="Helvetica"/>
          <w:color w:val="000000"/>
        </w:rPr>
      </w:pPr>
      <w:r>
        <w:rPr>
          <w:rFonts w:cs="Helvetica"/>
          <w:color w:val="000000"/>
        </w:rPr>
        <w:t xml:space="preserve">You have a bad dream. </w:t>
      </w:r>
      <w:r>
        <w:rPr>
          <w:rFonts w:cs="Helvetica"/>
          <w:i/>
          <w:iCs/>
          <w:color w:val="000000"/>
        </w:rPr>
        <w:t>God can bring you peace and comfort.</w:t>
      </w:r>
    </w:p>
    <w:p w14:paraId="2E4BD2AC" w14:textId="77777777" w:rsidR="00FF1543" w:rsidRDefault="00FF1543" w:rsidP="00FF1543">
      <w:pPr>
        <w:autoSpaceDE w:val="0"/>
        <w:autoSpaceDN w:val="0"/>
        <w:adjustRightInd w:val="0"/>
        <w:rPr>
          <w:rFonts w:cs="Helvetica"/>
          <w:color w:val="000000"/>
        </w:rPr>
      </w:pPr>
    </w:p>
    <w:p w14:paraId="32578CA1" w14:textId="0D30FA91" w:rsidR="002951E2" w:rsidRPr="002951E2" w:rsidRDefault="002951E2" w:rsidP="002951E2">
      <w:pPr>
        <w:autoSpaceDE w:val="0"/>
        <w:autoSpaceDN w:val="0"/>
        <w:adjustRightInd w:val="0"/>
        <w:jc w:val="center"/>
        <w:rPr>
          <w:rFonts w:cs="Helvetica"/>
          <w:b/>
          <w:bCs/>
          <w:color w:val="000000"/>
        </w:rPr>
      </w:pPr>
      <w:r>
        <w:rPr>
          <w:rFonts w:cs="Helvetica"/>
          <w:b/>
          <w:bCs/>
          <w:color w:val="000000"/>
        </w:rPr>
        <w:t>Facilitator</w:t>
      </w:r>
    </w:p>
    <w:p w14:paraId="4A8D9B50" w14:textId="3F4D5A01" w:rsidR="00A62D20" w:rsidRDefault="009E18D6" w:rsidP="00A62D20">
      <w:pPr>
        <w:autoSpaceDE w:val="0"/>
        <w:autoSpaceDN w:val="0"/>
        <w:adjustRightInd w:val="0"/>
        <w:rPr>
          <w:rFonts w:cs="Helvetica"/>
          <w:color w:val="000000"/>
        </w:rPr>
      </w:pPr>
      <w:r>
        <w:rPr>
          <w:rFonts w:cs="Helvetica"/>
          <w:i/>
          <w:iCs/>
          <w:color w:val="000000"/>
        </w:rPr>
        <w:t>(</w:t>
      </w:r>
      <w:r w:rsidRPr="0084321F">
        <w:rPr>
          <w:rFonts w:cs="Helvetica"/>
          <w:i/>
          <w:iCs/>
          <w:color w:val="000000"/>
          <w:highlight w:val="yellow"/>
        </w:rPr>
        <w:t>VFX: Title Slide</w:t>
      </w:r>
      <w:r>
        <w:rPr>
          <w:rFonts w:cs="Helvetica"/>
          <w:i/>
          <w:iCs/>
          <w:color w:val="000000"/>
        </w:rPr>
        <w:t xml:space="preserve">) </w:t>
      </w:r>
      <w:r w:rsidR="00E10485" w:rsidRPr="00E10485">
        <w:rPr>
          <w:rFonts w:cs="Helvetica"/>
          <w:color w:val="000000"/>
        </w:rPr>
        <w:t>Jr. Conductors</w:t>
      </w:r>
      <w:r w:rsidR="0042416C">
        <w:rPr>
          <w:rFonts w:cs="Helvetica"/>
          <w:color w:val="000000"/>
        </w:rPr>
        <w:t>, I’m so thankful that God will help us when bad things happen</w:t>
      </w:r>
      <w:r w:rsidR="00A62D20">
        <w:rPr>
          <w:rFonts w:cs="Helvetica"/>
          <w:color w:val="000000"/>
        </w:rPr>
        <w:t xml:space="preserve">. </w:t>
      </w:r>
      <w:r w:rsidR="0042416C">
        <w:rPr>
          <w:rFonts w:cs="Helvetica"/>
          <w:color w:val="000000"/>
        </w:rPr>
        <w:t>Let’s check in with Conductor Carl and see how he’s doing in the storm.</w:t>
      </w:r>
    </w:p>
    <w:p w14:paraId="32172D04" w14:textId="77777777" w:rsidR="000B11C3" w:rsidRDefault="000B11C3" w:rsidP="00FF1543">
      <w:pPr>
        <w:autoSpaceDE w:val="0"/>
        <w:autoSpaceDN w:val="0"/>
        <w:adjustRightInd w:val="0"/>
        <w:rPr>
          <w:rFonts w:cs="Helvetica"/>
          <w:color w:val="000000"/>
          <w:u w:color="000000"/>
        </w:rPr>
      </w:pPr>
    </w:p>
    <w:p w14:paraId="48136366" w14:textId="77777777" w:rsidR="00962AEF" w:rsidRDefault="00962AEF" w:rsidP="00FF1543">
      <w:pPr>
        <w:autoSpaceDE w:val="0"/>
        <w:autoSpaceDN w:val="0"/>
        <w:adjustRightInd w:val="0"/>
        <w:rPr>
          <w:rFonts w:cs="Helvetica"/>
          <w:color w:val="000000"/>
          <w:u w:color="000000"/>
        </w:rPr>
      </w:pPr>
    </w:p>
    <w:p w14:paraId="3D7C7B72" w14:textId="2436A8C6" w:rsidR="009E18D6" w:rsidRPr="009829CC" w:rsidRDefault="00FF1543" w:rsidP="009829CC">
      <w:pPr>
        <w:autoSpaceDE w:val="0"/>
        <w:autoSpaceDN w:val="0"/>
        <w:adjustRightInd w:val="0"/>
        <w:rPr>
          <w:rFonts w:cs="Helvetica"/>
          <w:color w:val="000000"/>
          <w:u w:color="000000"/>
        </w:rPr>
      </w:pPr>
      <w:r>
        <w:rPr>
          <w:rFonts w:cs="Helvetica"/>
          <w:b/>
          <w:bCs/>
          <w:color w:val="000000"/>
          <w:sz w:val="36"/>
          <w:szCs w:val="36"/>
        </w:rPr>
        <w:t xml:space="preserve">Conductor Carl </w:t>
      </w:r>
      <w:r w:rsidR="009E18D6">
        <w:rPr>
          <w:rFonts w:cs="Helvetica"/>
          <w:b/>
          <w:bCs/>
          <w:color w:val="000000"/>
          <w:sz w:val="36"/>
          <w:szCs w:val="36"/>
        </w:rPr>
        <w:t xml:space="preserve">&amp; </w:t>
      </w:r>
      <w:r>
        <w:rPr>
          <w:rFonts w:cs="Helvetica"/>
          <w:b/>
          <w:bCs/>
          <w:color w:val="000000"/>
          <w:sz w:val="36"/>
          <w:szCs w:val="36"/>
        </w:rPr>
        <w:t>Friends, Part</w:t>
      </w:r>
      <w:r w:rsidR="009829CC">
        <w:rPr>
          <w:rFonts w:cs="Helvetica"/>
          <w:b/>
          <w:bCs/>
          <w:color w:val="000000"/>
          <w:sz w:val="36"/>
          <w:szCs w:val="36"/>
        </w:rPr>
        <w:t xml:space="preserve"> 2</w:t>
      </w:r>
    </w:p>
    <w:p w14:paraId="6835E84A" w14:textId="77777777" w:rsidR="009829CC" w:rsidRPr="009829CC" w:rsidRDefault="009829CC" w:rsidP="00FF1543">
      <w:pPr>
        <w:autoSpaceDE w:val="0"/>
        <w:autoSpaceDN w:val="0"/>
        <w:adjustRightInd w:val="0"/>
        <w:rPr>
          <w:rFonts w:cs="Helvetica"/>
          <w:b/>
          <w:bCs/>
          <w:color w:val="000000"/>
        </w:rPr>
      </w:pPr>
    </w:p>
    <w:p w14:paraId="3CA7A2BC" w14:textId="77777777" w:rsidR="009829CC" w:rsidRPr="009829CC" w:rsidRDefault="009829CC" w:rsidP="00FF1543">
      <w:pPr>
        <w:autoSpaceDE w:val="0"/>
        <w:autoSpaceDN w:val="0"/>
        <w:adjustRightInd w:val="0"/>
        <w:rPr>
          <w:rFonts w:cs="Helvetica"/>
          <w:b/>
          <w:bCs/>
          <w:color w:val="000000"/>
        </w:rPr>
      </w:pPr>
    </w:p>
    <w:p w14:paraId="6050E1C4" w14:textId="77777777" w:rsidR="00572782" w:rsidRDefault="00572782">
      <w:pPr>
        <w:rPr>
          <w:rFonts w:cs="Helvetica"/>
          <w:b/>
          <w:bCs/>
          <w:color w:val="000000"/>
          <w:sz w:val="36"/>
          <w:szCs w:val="36"/>
        </w:rPr>
      </w:pPr>
      <w:r>
        <w:rPr>
          <w:rFonts w:cs="Helvetica"/>
          <w:b/>
          <w:bCs/>
          <w:color w:val="000000"/>
          <w:sz w:val="36"/>
          <w:szCs w:val="36"/>
        </w:rPr>
        <w:br w:type="page"/>
      </w:r>
    </w:p>
    <w:p w14:paraId="35BD80C5" w14:textId="5CD48721" w:rsidR="00FF1543" w:rsidRDefault="00FF1543" w:rsidP="00FF1543">
      <w:pPr>
        <w:autoSpaceDE w:val="0"/>
        <w:autoSpaceDN w:val="0"/>
        <w:adjustRightInd w:val="0"/>
        <w:rPr>
          <w:rFonts w:cs="Helvetica"/>
          <w:b/>
          <w:bCs/>
          <w:color w:val="000000"/>
          <w:sz w:val="36"/>
          <w:szCs w:val="36"/>
        </w:rPr>
      </w:pPr>
      <w:r>
        <w:rPr>
          <w:rFonts w:cs="Helvetica"/>
          <w:b/>
          <w:bCs/>
          <w:color w:val="000000"/>
          <w:sz w:val="36"/>
          <w:szCs w:val="36"/>
        </w:rPr>
        <w:lastRenderedPageBreak/>
        <w:t>Engage 2</w:t>
      </w:r>
    </w:p>
    <w:p w14:paraId="36423590" w14:textId="5A08FD67" w:rsidR="002951E2" w:rsidRDefault="002951E2" w:rsidP="002951E2">
      <w:pPr>
        <w:autoSpaceDE w:val="0"/>
        <w:autoSpaceDN w:val="0"/>
        <w:adjustRightInd w:val="0"/>
        <w:rPr>
          <w:rFonts w:cs="Helvetica"/>
          <w:b/>
          <w:bCs/>
          <w:i/>
          <w:iCs/>
          <w:color w:val="000000"/>
        </w:rPr>
      </w:pPr>
      <w:r>
        <w:rPr>
          <w:rFonts w:cs="Helvetica"/>
          <w:b/>
          <w:bCs/>
          <w:i/>
          <w:iCs/>
          <w:color w:val="000000"/>
        </w:rPr>
        <w:t>PROPS: Overalls, Train Hat, Handkerchief</w:t>
      </w:r>
      <w:r w:rsidR="0042416C">
        <w:rPr>
          <w:rFonts w:cs="Helvetica"/>
          <w:b/>
          <w:bCs/>
          <w:i/>
          <w:iCs/>
          <w:color w:val="000000"/>
        </w:rPr>
        <w:t>, Engage 2 Activity (1 Per Group)</w:t>
      </w:r>
      <w:r w:rsidR="00CA3B9F">
        <w:rPr>
          <w:rFonts w:cs="Helvetica"/>
          <w:b/>
          <w:bCs/>
          <w:i/>
          <w:iCs/>
          <w:color w:val="000000"/>
        </w:rPr>
        <w:t>, Cars (15 Per Group)</w:t>
      </w:r>
    </w:p>
    <w:p w14:paraId="250DB034" w14:textId="60BDE16F" w:rsidR="002951E2" w:rsidRDefault="002951E2" w:rsidP="002951E2">
      <w:pPr>
        <w:autoSpaceDE w:val="0"/>
        <w:autoSpaceDN w:val="0"/>
        <w:adjustRightInd w:val="0"/>
        <w:rPr>
          <w:rFonts w:cs="Helvetica"/>
          <w:b/>
          <w:bCs/>
          <w:i/>
          <w:iCs/>
          <w:color w:val="000000"/>
        </w:rPr>
      </w:pPr>
      <w:r>
        <w:rPr>
          <w:rFonts w:cs="Helvetica"/>
          <w:b/>
          <w:bCs/>
          <w:i/>
          <w:iCs/>
          <w:color w:val="000000"/>
        </w:rPr>
        <w:t xml:space="preserve">VFX: Title Slide, Big Point Video, Big Verse Slide, </w:t>
      </w:r>
      <w:r w:rsidR="006F0595">
        <w:rPr>
          <w:rFonts w:cs="Helvetica"/>
          <w:b/>
          <w:bCs/>
          <w:i/>
          <w:iCs/>
          <w:color w:val="000000"/>
        </w:rPr>
        <w:t>5</w:t>
      </w:r>
      <w:r>
        <w:rPr>
          <w:rFonts w:cs="Helvetica"/>
          <w:b/>
          <w:bCs/>
          <w:i/>
          <w:iCs/>
          <w:color w:val="000000"/>
        </w:rPr>
        <w:t xml:space="preserve"> Minute Timer</w:t>
      </w:r>
    </w:p>
    <w:p w14:paraId="5A6C06E7" w14:textId="4B843263" w:rsidR="00FF1543" w:rsidRPr="006F0595" w:rsidRDefault="002951E2" w:rsidP="00FF1543">
      <w:pPr>
        <w:autoSpaceDE w:val="0"/>
        <w:autoSpaceDN w:val="0"/>
        <w:adjustRightInd w:val="0"/>
        <w:rPr>
          <w:rFonts w:cs="Helvetica"/>
          <w:b/>
          <w:bCs/>
          <w:i/>
          <w:iCs/>
          <w:color w:val="000000"/>
        </w:rPr>
      </w:pPr>
      <w:r>
        <w:rPr>
          <w:rFonts w:cs="Helvetica"/>
          <w:b/>
          <w:bCs/>
          <w:i/>
          <w:iCs/>
          <w:color w:val="000000"/>
        </w:rPr>
        <w:t>SFX: Steam Whistle</w:t>
      </w:r>
    </w:p>
    <w:p w14:paraId="20A82740" w14:textId="77777777" w:rsidR="008958F4" w:rsidRDefault="008958F4" w:rsidP="006F0595">
      <w:pPr>
        <w:rPr>
          <w:rFonts w:cs="Helvetica"/>
          <w:b/>
          <w:bCs/>
          <w:color w:val="000000"/>
        </w:rPr>
      </w:pPr>
    </w:p>
    <w:p w14:paraId="7D51BD95" w14:textId="178AB5F5" w:rsidR="00FF1543" w:rsidRDefault="00EE63CE" w:rsidP="006F0595">
      <w:pPr>
        <w:jc w:val="center"/>
        <w:rPr>
          <w:rFonts w:cs="Helvetica"/>
          <w:b/>
          <w:bCs/>
          <w:color w:val="000000"/>
        </w:rPr>
      </w:pPr>
      <w:r>
        <w:rPr>
          <w:rFonts w:cs="Helvetica"/>
          <w:b/>
          <w:bCs/>
          <w:color w:val="000000"/>
        </w:rPr>
        <w:t>Facilitator</w:t>
      </w:r>
    </w:p>
    <w:p w14:paraId="03175EEB" w14:textId="1A9F2FB7" w:rsidR="00EE63CE" w:rsidRDefault="00EE63CE" w:rsidP="00FF1543">
      <w:pPr>
        <w:autoSpaceDE w:val="0"/>
        <w:autoSpaceDN w:val="0"/>
        <w:adjustRightInd w:val="0"/>
        <w:rPr>
          <w:rFonts w:cs="Helvetica"/>
          <w:b/>
          <w:bCs/>
          <w:color w:val="000000"/>
        </w:rPr>
      </w:pPr>
      <w:r>
        <w:rPr>
          <w:rFonts w:cs="Helvetica"/>
          <w:i/>
          <w:iCs/>
          <w:color w:val="000000"/>
        </w:rPr>
        <w:t>(</w:t>
      </w:r>
      <w:r w:rsidRPr="0084321F">
        <w:rPr>
          <w:rFonts w:cs="Helvetica"/>
          <w:i/>
          <w:iCs/>
          <w:color w:val="000000"/>
          <w:highlight w:val="yellow"/>
        </w:rPr>
        <w:t>VFX: Title Slide</w:t>
      </w:r>
      <w:r>
        <w:rPr>
          <w:rFonts w:cs="Helvetica"/>
          <w:i/>
          <w:iCs/>
          <w:color w:val="000000"/>
        </w:rPr>
        <w:t>) (</w:t>
      </w:r>
      <w:r>
        <w:rPr>
          <w:rFonts w:cs="Helvetica"/>
          <w:i/>
          <w:iCs/>
          <w:color w:val="000000"/>
          <w:highlight w:val="yellow"/>
        </w:rPr>
        <w:t>S</w:t>
      </w:r>
      <w:r w:rsidRPr="00C61E25">
        <w:rPr>
          <w:rFonts w:cs="Helvetica"/>
          <w:i/>
          <w:iCs/>
          <w:color w:val="000000"/>
          <w:highlight w:val="yellow"/>
        </w:rPr>
        <w:t xml:space="preserve">FX: </w:t>
      </w:r>
      <w:r w:rsidRPr="00DD5FA9">
        <w:rPr>
          <w:rFonts w:cs="Helvetica"/>
          <w:i/>
          <w:iCs/>
          <w:color w:val="000000"/>
          <w:highlight w:val="yellow"/>
        </w:rPr>
        <w:t>Steam Whistle</w:t>
      </w:r>
      <w:r>
        <w:rPr>
          <w:rFonts w:cs="Helvetica"/>
          <w:i/>
          <w:iCs/>
          <w:color w:val="000000"/>
        </w:rPr>
        <w:t xml:space="preserve">) </w:t>
      </w:r>
      <w:r w:rsidR="00CA3B9F">
        <w:rPr>
          <w:rFonts w:cs="Helvetica"/>
          <w:color w:val="000000"/>
        </w:rPr>
        <w:t>Conductor Carl is staying brave in the middle of a scary storm. I’m glad that he knows the Big Point is true. L</w:t>
      </w:r>
      <w:r w:rsidR="00E10485">
        <w:rPr>
          <w:rFonts w:cs="Helvetica"/>
          <w:color w:val="000000"/>
        </w:rPr>
        <w:t xml:space="preserve">et’s practice it </w:t>
      </w:r>
      <w:r>
        <w:rPr>
          <w:rFonts w:cs="Helvetica"/>
          <w:color w:val="000000"/>
        </w:rPr>
        <w:t>together</w:t>
      </w:r>
      <w:r w:rsidR="006F0595">
        <w:rPr>
          <w:rFonts w:cs="Helvetica"/>
          <w:color w:val="000000"/>
        </w:rPr>
        <w:t xml:space="preserve"> again</w:t>
      </w:r>
      <w:r>
        <w:rPr>
          <w:rFonts w:cs="Helvetica"/>
          <w:color w:val="000000"/>
        </w:rPr>
        <w:t xml:space="preserve">, </w:t>
      </w:r>
      <w:r>
        <w:rPr>
          <w:rFonts w:cs="Helvetica"/>
          <w:i/>
          <w:iCs/>
          <w:color w:val="000000"/>
        </w:rPr>
        <w:t>(</w:t>
      </w:r>
      <w:r w:rsidRPr="0084321F">
        <w:rPr>
          <w:rFonts w:cs="Helvetica"/>
          <w:i/>
          <w:iCs/>
          <w:color w:val="000000"/>
          <w:highlight w:val="yellow"/>
        </w:rPr>
        <w:t xml:space="preserve">VFX: </w:t>
      </w:r>
      <w:r>
        <w:rPr>
          <w:rFonts w:cs="Helvetica"/>
          <w:i/>
          <w:iCs/>
          <w:color w:val="000000"/>
          <w:highlight w:val="yellow"/>
        </w:rPr>
        <w:t>Big Point Video</w:t>
      </w:r>
      <w:r>
        <w:rPr>
          <w:rFonts w:cs="Helvetica"/>
          <w:i/>
          <w:iCs/>
          <w:color w:val="000000"/>
        </w:rPr>
        <w:t xml:space="preserve">) </w:t>
      </w:r>
      <w:r w:rsidR="00D07D69">
        <w:rPr>
          <w:rFonts w:cs="Helvetica"/>
          <w:b/>
          <w:bCs/>
          <w:color w:val="000000"/>
        </w:rPr>
        <w:t>God Can Turn Things Around!</w:t>
      </w:r>
    </w:p>
    <w:p w14:paraId="2B20E698" w14:textId="77777777" w:rsidR="002C0586" w:rsidRDefault="002C0586" w:rsidP="00FF1543">
      <w:pPr>
        <w:autoSpaceDE w:val="0"/>
        <w:autoSpaceDN w:val="0"/>
        <w:adjustRightInd w:val="0"/>
        <w:rPr>
          <w:rFonts w:cs="Helvetica"/>
          <w:color w:val="000000"/>
        </w:rPr>
      </w:pPr>
    </w:p>
    <w:p w14:paraId="43E2EC06" w14:textId="53DA84C3" w:rsidR="00FF1543" w:rsidRPr="004F7E61" w:rsidRDefault="00CA3B9F" w:rsidP="00FF1543">
      <w:pPr>
        <w:autoSpaceDE w:val="0"/>
        <w:autoSpaceDN w:val="0"/>
        <w:adjustRightInd w:val="0"/>
        <w:rPr>
          <w:rFonts w:cs="Helvetica"/>
          <w:color w:val="000000"/>
        </w:rPr>
      </w:pPr>
      <w:r>
        <w:rPr>
          <w:rFonts w:cs="Helvetica"/>
          <w:color w:val="000000"/>
        </w:rPr>
        <w:t xml:space="preserve">Conductor Carl shared a </w:t>
      </w:r>
      <w:r w:rsidR="006D6FDC">
        <w:rPr>
          <w:rFonts w:cs="Helvetica"/>
          <w:color w:val="000000"/>
        </w:rPr>
        <w:t xml:space="preserve">helpful verse from the Bible. Let’s </w:t>
      </w:r>
      <w:r>
        <w:rPr>
          <w:rFonts w:cs="Helvetica"/>
          <w:color w:val="000000"/>
        </w:rPr>
        <w:t xml:space="preserve">look at </w:t>
      </w:r>
      <w:r w:rsidR="006D6FDC">
        <w:rPr>
          <w:rFonts w:cs="Helvetica"/>
          <w:color w:val="000000"/>
        </w:rPr>
        <w:t xml:space="preserve">it. </w:t>
      </w:r>
      <w:r w:rsidR="006D6FDC">
        <w:rPr>
          <w:rFonts w:cs="Helvetica"/>
          <w:i/>
          <w:iCs/>
          <w:color w:val="000000"/>
        </w:rPr>
        <w:t>(</w:t>
      </w:r>
      <w:r w:rsidR="006D6FDC" w:rsidRPr="0084321F">
        <w:rPr>
          <w:rFonts w:cs="Helvetica"/>
          <w:i/>
          <w:iCs/>
          <w:color w:val="000000"/>
          <w:highlight w:val="yellow"/>
        </w:rPr>
        <w:t xml:space="preserve">VFX: </w:t>
      </w:r>
      <w:r w:rsidR="006D6FDC" w:rsidRPr="00207152">
        <w:rPr>
          <w:rFonts w:cs="Helvetica"/>
          <w:i/>
          <w:iCs/>
          <w:color w:val="000000"/>
          <w:highlight w:val="yellow"/>
        </w:rPr>
        <w:t>Big</w:t>
      </w:r>
      <w:r w:rsidR="006D6FDC">
        <w:rPr>
          <w:rFonts w:cs="Helvetica"/>
          <w:i/>
          <w:iCs/>
          <w:color w:val="000000"/>
          <w:highlight w:val="yellow"/>
        </w:rPr>
        <w:t xml:space="preserve"> </w:t>
      </w:r>
      <w:r w:rsidR="006D6FDC" w:rsidRPr="00306899">
        <w:rPr>
          <w:rFonts w:cs="Helvetica"/>
          <w:i/>
          <w:iCs/>
          <w:color w:val="000000"/>
          <w:highlight w:val="yellow"/>
        </w:rPr>
        <w:t>Vers</w:t>
      </w:r>
      <w:r w:rsidR="006D6FDC">
        <w:rPr>
          <w:rFonts w:cs="Helvetica"/>
          <w:i/>
          <w:iCs/>
          <w:color w:val="000000"/>
          <w:highlight w:val="yellow"/>
        </w:rPr>
        <w:t>e Slid</w:t>
      </w:r>
      <w:r w:rsidR="006D6FDC" w:rsidRPr="00306899">
        <w:rPr>
          <w:rFonts w:cs="Helvetica"/>
          <w:i/>
          <w:iCs/>
          <w:color w:val="000000"/>
          <w:highlight w:val="yellow"/>
        </w:rPr>
        <w:t>e</w:t>
      </w:r>
      <w:r w:rsidR="006D6FDC">
        <w:rPr>
          <w:rFonts w:cs="Helvetica"/>
          <w:i/>
          <w:iCs/>
          <w:color w:val="000000"/>
        </w:rPr>
        <w:t>)</w:t>
      </w:r>
      <w:r>
        <w:rPr>
          <w:rFonts w:cs="Helvetica"/>
          <w:i/>
          <w:iCs/>
          <w:color w:val="000000"/>
        </w:rPr>
        <w:t xml:space="preserve"> </w:t>
      </w:r>
      <w:r>
        <w:rPr>
          <w:rFonts w:cs="Helvetica"/>
          <w:color w:val="000000"/>
          <w:u w:color="000000"/>
        </w:rPr>
        <w:t xml:space="preserve">Philippians 3:13 (NIrV) says, </w:t>
      </w:r>
      <w:r w:rsidRPr="00F321DD">
        <w:rPr>
          <w:rFonts w:cs="Helvetica"/>
          <w:i/>
          <w:iCs/>
          <w:color w:val="000000"/>
          <w:u w:color="000000"/>
        </w:rPr>
        <w:t>“I forget what is behind me. I push hard toward what is ahead of me.”</w:t>
      </w:r>
      <w:r>
        <w:rPr>
          <w:rFonts w:cs="Helvetica"/>
          <w:i/>
          <w:iCs/>
          <w:color w:val="000000"/>
          <w:u w:color="000000"/>
        </w:rPr>
        <w:t xml:space="preserve"> </w:t>
      </w:r>
      <w:r>
        <w:rPr>
          <w:rFonts w:cs="Helvetica"/>
          <w:color w:val="000000"/>
        </w:rPr>
        <w:t xml:space="preserve">That verse means that </w:t>
      </w:r>
      <w:r w:rsidR="000E3CAB">
        <w:rPr>
          <w:rFonts w:cs="Helvetica"/>
          <w:color w:val="000000"/>
        </w:rPr>
        <w:t>instead of</w:t>
      </w:r>
      <w:r>
        <w:rPr>
          <w:rFonts w:cs="Helvetica"/>
          <w:color w:val="000000"/>
        </w:rPr>
        <w:t xml:space="preserve"> thinking about bad stuff that has happened</w:t>
      </w:r>
      <w:r w:rsidR="000E3CAB">
        <w:rPr>
          <w:rFonts w:cs="Helvetica"/>
          <w:color w:val="000000"/>
        </w:rPr>
        <w:t>,</w:t>
      </w:r>
      <w:r>
        <w:rPr>
          <w:rFonts w:cs="Helvetica"/>
          <w:color w:val="000000"/>
        </w:rPr>
        <w:t xml:space="preserve"> we </w:t>
      </w:r>
      <w:r w:rsidR="000E3CAB">
        <w:rPr>
          <w:rFonts w:cs="Helvetica"/>
          <w:color w:val="000000"/>
        </w:rPr>
        <w:t>can</w:t>
      </w:r>
      <w:r>
        <w:rPr>
          <w:rFonts w:cs="Helvetica"/>
          <w:color w:val="000000"/>
        </w:rPr>
        <w:t xml:space="preserve"> think about </w:t>
      </w:r>
      <w:r w:rsidR="000E3CAB">
        <w:rPr>
          <w:rFonts w:cs="Helvetica"/>
          <w:color w:val="000000"/>
        </w:rPr>
        <w:t xml:space="preserve">all the good things </w:t>
      </w:r>
      <w:r>
        <w:rPr>
          <w:rFonts w:cs="Helvetica"/>
          <w:color w:val="000000"/>
        </w:rPr>
        <w:t>God can do.</w:t>
      </w:r>
      <w:r w:rsidR="000E3CAB">
        <w:rPr>
          <w:rFonts w:cs="Helvetica"/>
          <w:color w:val="000000"/>
        </w:rPr>
        <w:t xml:space="preserve"> We don’t have to give up and quit because something bad has happened. God always has a way to help us.</w:t>
      </w:r>
      <w:r>
        <w:rPr>
          <w:rFonts w:cs="Helvetica"/>
          <w:color w:val="000000"/>
        </w:rPr>
        <w:t xml:space="preserve"> Turn to your Small Group Leader now to find out what your next activity is.</w:t>
      </w:r>
    </w:p>
    <w:p w14:paraId="0FFEF6EE" w14:textId="77777777" w:rsidR="00EE63CE" w:rsidRDefault="00EE63CE" w:rsidP="00FF1543">
      <w:pPr>
        <w:autoSpaceDE w:val="0"/>
        <w:autoSpaceDN w:val="0"/>
        <w:adjustRightInd w:val="0"/>
        <w:rPr>
          <w:rFonts w:cs="Helvetica"/>
          <w:color w:val="000000"/>
          <w:u w:color="000000"/>
        </w:rPr>
      </w:pPr>
    </w:p>
    <w:p w14:paraId="7F0FEFD6" w14:textId="39B959F4" w:rsidR="00EE63CE" w:rsidRPr="00EE63CE" w:rsidRDefault="00EE63CE" w:rsidP="00EE63CE">
      <w:pPr>
        <w:autoSpaceDE w:val="0"/>
        <w:autoSpaceDN w:val="0"/>
        <w:adjustRightInd w:val="0"/>
        <w:jc w:val="center"/>
        <w:rPr>
          <w:rFonts w:cs="Helvetica"/>
          <w:b/>
          <w:bCs/>
          <w:color w:val="000000"/>
          <w:u w:color="000000"/>
        </w:rPr>
      </w:pPr>
      <w:r w:rsidRPr="00EE63CE">
        <w:rPr>
          <w:rFonts w:cs="Helvetica"/>
          <w:b/>
          <w:bCs/>
          <w:color w:val="000000"/>
          <w:u w:color="000000"/>
        </w:rPr>
        <w:t>Small Group Leader</w:t>
      </w:r>
    </w:p>
    <w:p w14:paraId="1B34F3E2" w14:textId="184E00F0" w:rsidR="00ED0596" w:rsidRPr="00CA3B9F" w:rsidRDefault="000804B4" w:rsidP="00ED0596">
      <w:pPr>
        <w:autoSpaceDE w:val="0"/>
        <w:autoSpaceDN w:val="0"/>
        <w:adjustRightInd w:val="0"/>
        <w:rPr>
          <w:rFonts w:cs="Helvetica"/>
          <w:color w:val="000000"/>
        </w:rPr>
      </w:pPr>
      <w:r>
        <w:rPr>
          <w:rFonts w:cs="Helvetica"/>
          <w:i/>
          <w:iCs/>
          <w:color w:val="000000"/>
        </w:rPr>
        <w:t>(</w:t>
      </w:r>
      <w:r w:rsidRPr="0084321F">
        <w:rPr>
          <w:rFonts w:cs="Helvetica"/>
          <w:i/>
          <w:iCs/>
          <w:color w:val="000000"/>
          <w:highlight w:val="yellow"/>
        </w:rPr>
        <w:t xml:space="preserve">VFX: </w:t>
      </w:r>
      <w:r w:rsidR="006F0595">
        <w:rPr>
          <w:rFonts w:cs="Helvetica"/>
          <w:i/>
          <w:iCs/>
          <w:color w:val="000000"/>
          <w:highlight w:val="yellow"/>
        </w:rPr>
        <w:t>5</w:t>
      </w:r>
      <w:r>
        <w:rPr>
          <w:rFonts w:cs="Helvetica"/>
          <w:i/>
          <w:iCs/>
          <w:color w:val="000000"/>
          <w:highlight w:val="yellow"/>
        </w:rPr>
        <w:t xml:space="preserve"> Minute Timer</w:t>
      </w:r>
      <w:r>
        <w:rPr>
          <w:rFonts w:cs="Helvetica"/>
          <w:i/>
          <w:iCs/>
          <w:color w:val="000000"/>
        </w:rPr>
        <w:t>)</w:t>
      </w:r>
      <w:r w:rsidR="00204142">
        <w:rPr>
          <w:rFonts w:cs="Helvetica"/>
          <w:color w:val="000000"/>
        </w:rPr>
        <w:t xml:space="preserve"> </w:t>
      </w:r>
      <w:r w:rsidR="00CA3B9F">
        <w:rPr>
          <w:rFonts w:cs="Helvetica"/>
          <w:i/>
          <w:iCs/>
          <w:color w:val="000000"/>
        </w:rPr>
        <w:t xml:space="preserve">Have the kids sit in a circle. </w:t>
      </w:r>
      <w:proofErr w:type="gramStart"/>
      <w:r w:rsidR="00CA3B9F">
        <w:rPr>
          <w:rFonts w:cs="Helvetica"/>
          <w:i/>
          <w:iCs/>
          <w:color w:val="000000"/>
        </w:rPr>
        <w:t>Open up</w:t>
      </w:r>
      <w:proofErr w:type="gramEnd"/>
      <w:r w:rsidR="00CA3B9F">
        <w:rPr>
          <w:rFonts w:cs="Helvetica"/>
          <w:i/>
          <w:iCs/>
          <w:color w:val="000000"/>
        </w:rPr>
        <w:t xml:space="preserve"> the big activity sheet in the middle of the </w:t>
      </w:r>
      <w:r w:rsidR="00264E0B">
        <w:rPr>
          <w:rFonts w:cs="Helvetica"/>
          <w:i/>
          <w:iCs/>
          <w:color w:val="000000"/>
        </w:rPr>
        <w:t>G</w:t>
      </w:r>
      <w:r w:rsidR="00CA3B9F">
        <w:rPr>
          <w:rFonts w:cs="Helvetica"/>
          <w:i/>
          <w:iCs/>
          <w:color w:val="000000"/>
        </w:rPr>
        <w:t>roup. Give each child a car. Have the kids drive their car on the road on the activity sheet. When they run into a problem on the road ask them if they think they should just quit and give up</w:t>
      </w:r>
      <w:r w:rsidR="000E3CAB">
        <w:rPr>
          <w:rFonts w:cs="Helvetica"/>
          <w:i/>
          <w:iCs/>
          <w:color w:val="000000"/>
        </w:rPr>
        <w:t xml:space="preserve"> o</w:t>
      </w:r>
      <w:r w:rsidR="00CA3B9F">
        <w:rPr>
          <w:rFonts w:cs="Helvetica"/>
          <w:i/>
          <w:iCs/>
          <w:color w:val="000000"/>
        </w:rPr>
        <w:t xml:space="preserve">r is </w:t>
      </w:r>
      <w:r w:rsidR="000E3CAB">
        <w:rPr>
          <w:rFonts w:cs="Helvetica"/>
          <w:i/>
          <w:iCs/>
          <w:color w:val="000000"/>
        </w:rPr>
        <w:t xml:space="preserve">there </w:t>
      </w:r>
      <w:r w:rsidR="00CA3B9F">
        <w:rPr>
          <w:rFonts w:cs="Helvetica"/>
          <w:i/>
          <w:iCs/>
          <w:color w:val="000000"/>
        </w:rPr>
        <w:t xml:space="preserve">a way to keep going? Talk about how just like our Big Verse says, we can forget about what tried to stop us and keep going. </w:t>
      </w:r>
    </w:p>
    <w:p w14:paraId="35975D17" w14:textId="77777777" w:rsidR="00FF1543" w:rsidRDefault="00FF1543" w:rsidP="00FF1543">
      <w:pPr>
        <w:autoSpaceDE w:val="0"/>
        <w:autoSpaceDN w:val="0"/>
        <w:adjustRightInd w:val="0"/>
        <w:rPr>
          <w:rFonts w:cs="Helvetica"/>
          <w:i/>
          <w:iCs/>
          <w:color w:val="000000"/>
          <w:u w:color="000000"/>
        </w:rPr>
      </w:pPr>
    </w:p>
    <w:p w14:paraId="6A4E5665" w14:textId="2926886F" w:rsidR="000804B4" w:rsidRPr="000804B4" w:rsidRDefault="000804B4" w:rsidP="000804B4">
      <w:pPr>
        <w:autoSpaceDE w:val="0"/>
        <w:autoSpaceDN w:val="0"/>
        <w:adjustRightInd w:val="0"/>
        <w:jc w:val="center"/>
        <w:rPr>
          <w:rFonts w:cs="Helvetica"/>
          <w:b/>
          <w:bCs/>
          <w:color w:val="000000"/>
          <w:u w:color="000000"/>
        </w:rPr>
      </w:pPr>
      <w:r w:rsidRPr="000804B4">
        <w:rPr>
          <w:rFonts w:cs="Helvetica"/>
          <w:b/>
          <w:bCs/>
          <w:color w:val="000000"/>
          <w:u w:color="000000"/>
        </w:rPr>
        <w:t>Facilitator</w:t>
      </w:r>
    </w:p>
    <w:p w14:paraId="0ADB1247" w14:textId="0931F179" w:rsidR="00FF1543" w:rsidRPr="00322B4D" w:rsidRDefault="009E18D6" w:rsidP="00FF1543">
      <w:pPr>
        <w:autoSpaceDE w:val="0"/>
        <w:autoSpaceDN w:val="0"/>
        <w:adjustRightInd w:val="0"/>
        <w:rPr>
          <w:rFonts w:cs="Helvetica"/>
          <w:color w:val="000000"/>
          <w:u w:color="000000"/>
        </w:rPr>
      </w:pPr>
      <w:r>
        <w:rPr>
          <w:rFonts w:cs="Helvetica"/>
          <w:i/>
          <w:iCs/>
          <w:color w:val="000000"/>
        </w:rPr>
        <w:t>(</w:t>
      </w:r>
      <w:r w:rsidRPr="0084321F">
        <w:rPr>
          <w:rFonts w:cs="Helvetica"/>
          <w:i/>
          <w:iCs/>
          <w:color w:val="000000"/>
          <w:highlight w:val="yellow"/>
        </w:rPr>
        <w:t>VFX: Title Slide</w:t>
      </w:r>
      <w:r>
        <w:rPr>
          <w:rFonts w:cs="Helvetica"/>
          <w:i/>
          <w:iCs/>
          <w:color w:val="000000"/>
        </w:rPr>
        <w:t xml:space="preserve">) </w:t>
      </w:r>
      <w:r w:rsidR="0044797E">
        <w:rPr>
          <w:rFonts w:cs="Helvetica"/>
          <w:color w:val="000000"/>
        </w:rPr>
        <w:t>Jr. Conductors, were you able to</w:t>
      </w:r>
      <w:r w:rsidR="00CA3B9F">
        <w:rPr>
          <w:rFonts w:cs="Helvetica"/>
          <w:color w:val="000000"/>
        </w:rPr>
        <w:t xml:space="preserve"> figure out a way to</w:t>
      </w:r>
      <w:r w:rsidR="0044797E">
        <w:rPr>
          <w:rFonts w:cs="Helvetica"/>
          <w:color w:val="000000"/>
        </w:rPr>
        <w:t xml:space="preserve"> keep going? Good job! </w:t>
      </w:r>
      <w:r w:rsidR="00B26D02">
        <w:rPr>
          <w:rFonts w:cs="Helvetica"/>
          <w:color w:val="000000"/>
          <w:u w:color="000000"/>
        </w:rPr>
        <w:t xml:space="preserve">Now it’s time to hear a true story from the Bible. </w:t>
      </w:r>
      <w:r w:rsidR="00B26D02">
        <w:rPr>
          <w:rFonts w:cs="Helvetica"/>
          <w:color w:val="000000"/>
        </w:rPr>
        <w:t xml:space="preserve">Let’s turn on our listening ears and </w:t>
      </w:r>
      <w:r w:rsidR="0044797E">
        <w:rPr>
          <w:rFonts w:cs="Helvetica"/>
          <w:color w:val="000000"/>
        </w:rPr>
        <w:t>watch</w:t>
      </w:r>
      <w:r w:rsidR="00B26D02">
        <w:rPr>
          <w:rFonts w:cs="Helvetica"/>
          <w:color w:val="000000"/>
        </w:rPr>
        <w:t>.</w:t>
      </w:r>
    </w:p>
    <w:p w14:paraId="5741741A" w14:textId="77777777" w:rsidR="00FF1543" w:rsidRDefault="00FF1543" w:rsidP="00FF1543">
      <w:pPr>
        <w:autoSpaceDE w:val="0"/>
        <w:autoSpaceDN w:val="0"/>
        <w:adjustRightInd w:val="0"/>
        <w:rPr>
          <w:rFonts w:cs="Helvetica"/>
          <w:color w:val="000000"/>
          <w:u w:color="000000"/>
        </w:rPr>
      </w:pPr>
    </w:p>
    <w:p w14:paraId="05100083" w14:textId="77777777" w:rsidR="00FF1543" w:rsidRDefault="00FF1543" w:rsidP="00FF1543">
      <w:pPr>
        <w:autoSpaceDE w:val="0"/>
        <w:autoSpaceDN w:val="0"/>
        <w:adjustRightInd w:val="0"/>
        <w:rPr>
          <w:rFonts w:cs="Helvetica"/>
          <w:color w:val="000000"/>
          <w:u w:color="000000"/>
        </w:rPr>
      </w:pPr>
    </w:p>
    <w:p w14:paraId="51F046C1" w14:textId="04AE2F86" w:rsidR="00FF1543" w:rsidRDefault="00FF1543" w:rsidP="00FF1543">
      <w:pPr>
        <w:autoSpaceDE w:val="0"/>
        <w:autoSpaceDN w:val="0"/>
        <w:adjustRightInd w:val="0"/>
        <w:rPr>
          <w:rFonts w:cs="Helvetica"/>
          <w:b/>
          <w:bCs/>
          <w:color w:val="000000"/>
          <w:sz w:val="36"/>
          <w:szCs w:val="36"/>
        </w:rPr>
      </w:pPr>
      <w:r>
        <w:rPr>
          <w:rFonts w:cs="Helvetica"/>
          <w:b/>
          <w:bCs/>
          <w:color w:val="000000"/>
          <w:sz w:val="36"/>
          <w:szCs w:val="36"/>
        </w:rPr>
        <w:t>Big Story</w:t>
      </w:r>
      <w:r w:rsidR="000804B4">
        <w:rPr>
          <w:rFonts w:cs="Helvetica"/>
          <w:b/>
          <w:bCs/>
          <w:color w:val="000000"/>
          <w:sz w:val="36"/>
          <w:szCs w:val="36"/>
        </w:rPr>
        <w:t xml:space="preserve"> Video</w:t>
      </w:r>
    </w:p>
    <w:p w14:paraId="09D7378D" w14:textId="77777777" w:rsidR="00FF1543" w:rsidRDefault="00FF1543" w:rsidP="00FF1543">
      <w:pPr>
        <w:rPr>
          <w:rFonts w:cs="Helvetica"/>
          <w:i/>
          <w:iCs/>
          <w:color w:val="000000"/>
          <w:u w:color="000000"/>
        </w:rPr>
      </w:pPr>
    </w:p>
    <w:p w14:paraId="13DF8816" w14:textId="77777777" w:rsidR="000804B4" w:rsidRDefault="000804B4" w:rsidP="00FF1543">
      <w:pPr>
        <w:rPr>
          <w:rFonts w:cs="Helvetica"/>
          <w:i/>
          <w:iCs/>
          <w:color w:val="000000"/>
          <w:u w:color="000000"/>
        </w:rPr>
      </w:pPr>
    </w:p>
    <w:p w14:paraId="097D4A2E" w14:textId="77777777" w:rsidR="000804B4" w:rsidRDefault="000804B4" w:rsidP="000804B4">
      <w:pPr>
        <w:autoSpaceDE w:val="0"/>
        <w:autoSpaceDN w:val="0"/>
        <w:adjustRightInd w:val="0"/>
        <w:rPr>
          <w:rFonts w:cs="Helvetica"/>
          <w:b/>
          <w:bCs/>
          <w:color w:val="000000"/>
          <w:sz w:val="36"/>
          <w:szCs w:val="36"/>
        </w:rPr>
      </w:pPr>
      <w:r>
        <w:rPr>
          <w:rFonts w:cs="Helvetica"/>
          <w:b/>
          <w:bCs/>
          <w:color w:val="000000"/>
          <w:sz w:val="36"/>
          <w:szCs w:val="36"/>
        </w:rPr>
        <w:t>Respond</w:t>
      </w:r>
    </w:p>
    <w:p w14:paraId="26936F2D" w14:textId="77777777" w:rsidR="000804B4" w:rsidRDefault="000804B4" w:rsidP="000804B4">
      <w:pPr>
        <w:autoSpaceDE w:val="0"/>
        <w:autoSpaceDN w:val="0"/>
        <w:adjustRightInd w:val="0"/>
        <w:rPr>
          <w:rFonts w:cs="Helvetica"/>
          <w:b/>
          <w:bCs/>
          <w:i/>
          <w:iCs/>
          <w:color w:val="000000"/>
        </w:rPr>
      </w:pPr>
      <w:r>
        <w:rPr>
          <w:rFonts w:cs="Helvetica"/>
          <w:b/>
          <w:bCs/>
          <w:i/>
          <w:iCs/>
          <w:color w:val="000000"/>
        </w:rPr>
        <w:t>VFX: Title Slide, 1 Minute Timer</w:t>
      </w:r>
    </w:p>
    <w:p w14:paraId="011CC820" w14:textId="77777777" w:rsidR="000804B4" w:rsidRDefault="000804B4" w:rsidP="000804B4">
      <w:pPr>
        <w:autoSpaceDE w:val="0"/>
        <w:autoSpaceDN w:val="0"/>
        <w:adjustRightInd w:val="0"/>
        <w:rPr>
          <w:rFonts w:cs="Helvetica"/>
          <w:b/>
          <w:bCs/>
          <w:i/>
          <w:iCs/>
          <w:color w:val="000000"/>
        </w:rPr>
      </w:pPr>
      <w:r>
        <w:rPr>
          <w:rFonts w:cs="Helvetica"/>
          <w:b/>
          <w:bCs/>
          <w:i/>
          <w:iCs/>
          <w:color w:val="000000"/>
        </w:rPr>
        <w:t>SFX: Soft Instrumental Song</w:t>
      </w:r>
    </w:p>
    <w:p w14:paraId="48361EA2" w14:textId="77777777" w:rsidR="000804B4" w:rsidRDefault="000804B4" w:rsidP="000804B4">
      <w:pPr>
        <w:rPr>
          <w:rFonts w:cs="Helvetica"/>
          <w:b/>
          <w:bCs/>
          <w:color w:val="000000"/>
        </w:rPr>
      </w:pPr>
    </w:p>
    <w:p w14:paraId="5F4210BB" w14:textId="77777777" w:rsidR="000804B4" w:rsidRDefault="000804B4" w:rsidP="000804B4">
      <w:pPr>
        <w:jc w:val="center"/>
        <w:rPr>
          <w:rFonts w:cs="Helvetica"/>
          <w:b/>
          <w:bCs/>
          <w:color w:val="000000"/>
        </w:rPr>
      </w:pPr>
      <w:r>
        <w:rPr>
          <w:rFonts w:cs="Helvetica"/>
          <w:b/>
          <w:bCs/>
          <w:color w:val="000000"/>
        </w:rPr>
        <w:t>Facilitator</w:t>
      </w:r>
    </w:p>
    <w:p w14:paraId="0488C01C" w14:textId="627BB457" w:rsidR="000804B4" w:rsidRDefault="000804B4" w:rsidP="000804B4">
      <w:pPr>
        <w:autoSpaceDE w:val="0"/>
        <w:autoSpaceDN w:val="0"/>
        <w:adjustRightInd w:val="0"/>
        <w:rPr>
          <w:rFonts w:cs="Helvetica"/>
          <w:color w:val="000000"/>
          <w:u w:color="000000"/>
        </w:rPr>
      </w:pPr>
      <w:r>
        <w:rPr>
          <w:rFonts w:cs="Helvetica"/>
          <w:i/>
          <w:iCs/>
          <w:color w:val="000000"/>
        </w:rPr>
        <w:t>(</w:t>
      </w:r>
      <w:r w:rsidRPr="0084321F">
        <w:rPr>
          <w:rFonts w:cs="Helvetica"/>
          <w:i/>
          <w:iCs/>
          <w:color w:val="000000"/>
          <w:highlight w:val="yellow"/>
        </w:rPr>
        <w:t>VFX: Title Slide</w:t>
      </w:r>
      <w:r>
        <w:rPr>
          <w:rFonts w:cs="Helvetica"/>
          <w:i/>
          <w:iCs/>
          <w:color w:val="000000"/>
        </w:rPr>
        <w:t>) (</w:t>
      </w:r>
      <w:r w:rsidRPr="00A63F21">
        <w:rPr>
          <w:rFonts w:cs="Helvetica"/>
          <w:i/>
          <w:iCs/>
          <w:color w:val="000000"/>
          <w:highlight w:val="yellow"/>
        </w:rPr>
        <w:t>SFX: Soft Instrumental Song</w:t>
      </w:r>
      <w:r>
        <w:rPr>
          <w:rFonts w:cs="Helvetica"/>
          <w:i/>
          <w:iCs/>
          <w:color w:val="000000"/>
        </w:rPr>
        <w:t xml:space="preserve">) </w:t>
      </w:r>
      <w:r w:rsidR="002219E9">
        <w:rPr>
          <w:rFonts w:cs="Helvetica"/>
          <w:color w:val="000000"/>
        </w:rPr>
        <w:t>God is so good, and He will always help us. Let’s</w:t>
      </w:r>
      <w:r w:rsidR="00833F4D">
        <w:rPr>
          <w:rFonts w:cs="Helvetica"/>
          <w:color w:val="000000"/>
        </w:rPr>
        <w:t xml:space="preserve"> </w:t>
      </w:r>
      <w:r w:rsidR="002219E9">
        <w:rPr>
          <w:rFonts w:cs="Helvetica"/>
          <w:color w:val="000000"/>
        </w:rPr>
        <w:t>t</w:t>
      </w:r>
      <w:r w:rsidR="00D6411E">
        <w:rPr>
          <w:rFonts w:cs="Helvetica"/>
          <w:color w:val="000000"/>
        </w:rPr>
        <w:t>ake a moment</w:t>
      </w:r>
      <w:r w:rsidR="0044797E">
        <w:rPr>
          <w:rFonts w:cs="Helvetica"/>
          <w:color w:val="000000"/>
        </w:rPr>
        <w:t xml:space="preserve"> in</w:t>
      </w:r>
      <w:r w:rsidR="00D6411E">
        <w:rPr>
          <w:rFonts w:cs="Helvetica"/>
          <w:color w:val="000000"/>
        </w:rPr>
        <w:t xml:space="preserve"> </w:t>
      </w:r>
      <w:r w:rsidR="007408A3">
        <w:rPr>
          <w:rFonts w:cs="Helvetica"/>
          <w:color w:val="000000"/>
        </w:rPr>
        <w:t xml:space="preserve">your </w:t>
      </w:r>
      <w:r w:rsidR="00264E0B">
        <w:rPr>
          <w:rFonts w:cs="Helvetica"/>
          <w:color w:val="000000"/>
        </w:rPr>
        <w:t>S</w:t>
      </w:r>
      <w:r w:rsidR="007408A3">
        <w:rPr>
          <w:rFonts w:cs="Helvetica"/>
          <w:color w:val="000000"/>
        </w:rPr>
        <w:t xml:space="preserve">mall </w:t>
      </w:r>
      <w:r w:rsidR="00264E0B">
        <w:rPr>
          <w:rFonts w:cs="Helvetica"/>
          <w:color w:val="000000"/>
        </w:rPr>
        <w:t>G</w:t>
      </w:r>
      <w:r w:rsidR="007408A3">
        <w:rPr>
          <w:rFonts w:cs="Helvetica"/>
          <w:color w:val="000000"/>
        </w:rPr>
        <w:t xml:space="preserve">roups </w:t>
      </w:r>
      <w:r w:rsidR="00D6411E">
        <w:rPr>
          <w:rFonts w:cs="Helvetica"/>
          <w:color w:val="000000"/>
        </w:rPr>
        <w:t xml:space="preserve">now to </w:t>
      </w:r>
      <w:r w:rsidR="002219E9">
        <w:rPr>
          <w:rFonts w:cs="Helvetica"/>
          <w:color w:val="000000"/>
        </w:rPr>
        <w:t xml:space="preserve">thank God for turning things around for us. </w:t>
      </w:r>
    </w:p>
    <w:p w14:paraId="0D3EB469" w14:textId="77777777" w:rsidR="000804B4" w:rsidRDefault="000804B4" w:rsidP="000804B4">
      <w:pPr>
        <w:autoSpaceDE w:val="0"/>
        <w:autoSpaceDN w:val="0"/>
        <w:adjustRightInd w:val="0"/>
        <w:rPr>
          <w:rFonts w:cs="Helvetica"/>
          <w:color w:val="000000"/>
          <w:u w:color="000000"/>
        </w:rPr>
      </w:pPr>
    </w:p>
    <w:p w14:paraId="399BE980" w14:textId="0AF12E98" w:rsidR="000804B4" w:rsidRPr="001773EC" w:rsidRDefault="000804B4" w:rsidP="00833F4D">
      <w:pPr>
        <w:jc w:val="center"/>
        <w:rPr>
          <w:rFonts w:cs="Helvetica"/>
          <w:b/>
          <w:bCs/>
          <w:color w:val="000000"/>
          <w:u w:color="000000"/>
        </w:rPr>
      </w:pPr>
      <w:r w:rsidRPr="001773EC">
        <w:rPr>
          <w:rFonts w:cs="Helvetica"/>
          <w:b/>
          <w:bCs/>
          <w:color w:val="000000"/>
          <w:u w:color="000000"/>
        </w:rPr>
        <w:lastRenderedPageBreak/>
        <w:t>Small Group Leader</w:t>
      </w:r>
    </w:p>
    <w:p w14:paraId="2D59A6AC" w14:textId="2387AE6F" w:rsidR="000804B4" w:rsidRPr="00213DFC" w:rsidRDefault="000804B4" w:rsidP="000804B4">
      <w:pPr>
        <w:autoSpaceDE w:val="0"/>
        <w:autoSpaceDN w:val="0"/>
        <w:adjustRightInd w:val="0"/>
        <w:rPr>
          <w:rFonts w:cs="Helvetica"/>
          <w:color w:val="000000"/>
        </w:rPr>
      </w:pPr>
      <w:r>
        <w:rPr>
          <w:rFonts w:cs="Helvetica"/>
          <w:i/>
          <w:iCs/>
          <w:color w:val="000000"/>
        </w:rPr>
        <w:t>(</w:t>
      </w:r>
      <w:r w:rsidRPr="0084321F">
        <w:rPr>
          <w:rFonts w:cs="Helvetica"/>
          <w:i/>
          <w:iCs/>
          <w:color w:val="000000"/>
          <w:highlight w:val="yellow"/>
        </w:rPr>
        <w:t xml:space="preserve">VFX: </w:t>
      </w:r>
      <w:r>
        <w:rPr>
          <w:rFonts w:cs="Helvetica"/>
          <w:i/>
          <w:iCs/>
          <w:color w:val="000000"/>
          <w:highlight w:val="yellow"/>
        </w:rPr>
        <w:t>1 Minute Timer</w:t>
      </w:r>
      <w:r>
        <w:rPr>
          <w:rFonts w:cs="Helvetica"/>
          <w:i/>
          <w:iCs/>
          <w:color w:val="000000"/>
        </w:rPr>
        <w:t>)</w:t>
      </w:r>
      <w:r w:rsidRPr="005160E5">
        <w:rPr>
          <w:rFonts w:cs="Helvetica"/>
          <w:i/>
          <w:iCs/>
          <w:color w:val="000000"/>
        </w:rPr>
        <w:t xml:space="preserve"> </w:t>
      </w:r>
      <w:r w:rsidR="000E3CAB">
        <w:rPr>
          <w:rFonts w:cs="Helvetica"/>
          <w:color w:val="000000"/>
        </w:rPr>
        <w:t>Let’s all c</w:t>
      </w:r>
      <w:r w:rsidR="007408A3">
        <w:rPr>
          <w:rFonts w:cs="Helvetica"/>
          <w:color w:val="000000"/>
        </w:rPr>
        <w:t>lose our eyes</w:t>
      </w:r>
      <w:r w:rsidR="000E3CAB">
        <w:rPr>
          <w:rFonts w:cs="Helvetica"/>
          <w:color w:val="000000"/>
        </w:rPr>
        <w:t xml:space="preserve"> and</w:t>
      </w:r>
      <w:r w:rsidR="007408A3">
        <w:rPr>
          <w:rFonts w:cs="Helvetica"/>
          <w:color w:val="000000"/>
        </w:rPr>
        <w:t xml:space="preserve"> bow our heads</w:t>
      </w:r>
      <w:r w:rsidR="0044797E">
        <w:rPr>
          <w:rFonts w:cs="Helvetica"/>
          <w:color w:val="000000"/>
        </w:rPr>
        <w:t>.</w:t>
      </w:r>
      <w:r w:rsidR="00833F4D">
        <w:rPr>
          <w:rFonts w:cs="Helvetica"/>
          <w:color w:val="000000"/>
        </w:rPr>
        <w:t xml:space="preserve"> </w:t>
      </w:r>
      <w:r w:rsidR="00833F4D" w:rsidRPr="0044797E">
        <w:rPr>
          <w:rFonts w:cs="Helvetica"/>
          <w:color w:val="000000"/>
        </w:rPr>
        <w:t xml:space="preserve">“Dear God, thank </w:t>
      </w:r>
      <w:r w:rsidR="00264E0B">
        <w:rPr>
          <w:rFonts w:cs="Helvetica"/>
          <w:color w:val="000000"/>
        </w:rPr>
        <w:t>Y</w:t>
      </w:r>
      <w:r w:rsidR="0044797E" w:rsidRPr="0044797E">
        <w:rPr>
          <w:rFonts w:cs="Helvetica"/>
          <w:color w:val="000000"/>
        </w:rPr>
        <w:t xml:space="preserve">ou for </w:t>
      </w:r>
      <w:r w:rsidR="002219E9">
        <w:rPr>
          <w:rFonts w:cs="Helvetica"/>
          <w:color w:val="000000"/>
        </w:rPr>
        <w:t>helping us by turning bad things around to good</w:t>
      </w:r>
      <w:r w:rsidR="0044797E" w:rsidRPr="0044797E">
        <w:rPr>
          <w:rFonts w:cs="Helvetica"/>
          <w:color w:val="000000"/>
        </w:rPr>
        <w:t xml:space="preserve">. </w:t>
      </w:r>
      <w:r w:rsidR="002219E9">
        <w:rPr>
          <w:rFonts w:cs="Helvetica"/>
          <w:color w:val="000000"/>
        </w:rPr>
        <w:t xml:space="preserve">We love </w:t>
      </w:r>
      <w:r w:rsidR="00264E0B">
        <w:rPr>
          <w:rFonts w:cs="Helvetica"/>
          <w:color w:val="000000"/>
        </w:rPr>
        <w:t>Y</w:t>
      </w:r>
      <w:r w:rsidR="002219E9">
        <w:rPr>
          <w:rFonts w:cs="Helvetica"/>
          <w:color w:val="000000"/>
        </w:rPr>
        <w:t>ou.</w:t>
      </w:r>
      <w:r w:rsidR="0044797E">
        <w:rPr>
          <w:rFonts w:cs="Helvetica"/>
          <w:i/>
          <w:iCs/>
          <w:color w:val="000000"/>
        </w:rPr>
        <w:t xml:space="preserve"> </w:t>
      </w:r>
      <w:r w:rsidR="0044797E">
        <w:rPr>
          <w:rFonts w:cs="Helvetica"/>
          <w:color w:val="000000"/>
        </w:rPr>
        <w:t>In Jesus’ name we pray,</w:t>
      </w:r>
      <w:r w:rsidR="00833F4D">
        <w:rPr>
          <w:rFonts w:cs="Helvetica"/>
          <w:i/>
          <w:iCs/>
          <w:color w:val="000000"/>
        </w:rPr>
        <w:t xml:space="preserve"> </w:t>
      </w:r>
      <w:r w:rsidR="00833F4D" w:rsidRPr="0044797E">
        <w:rPr>
          <w:rFonts w:cs="Helvetica"/>
          <w:color w:val="000000"/>
        </w:rPr>
        <w:t>Amen.”</w:t>
      </w:r>
    </w:p>
    <w:p w14:paraId="7DF0D05A" w14:textId="77777777" w:rsidR="00FF1543" w:rsidRDefault="00FF1543" w:rsidP="00FF1543">
      <w:pPr>
        <w:autoSpaceDE w:val="0"/>
        <w:autoSpaceDN w:val="0"/>
        <w:adjustRightInd w:val="0"/>
        <w:rPr>
          <w:rFonts w:cs="Helvetica"/>
          <w:i/>
          <w:iCs/>
          <w:color w:val="000000"/>
        </w:rPr>
      </w:pPr>
    </w:p>
    <w:p w14:paraId="1A7605C8" w14:textId="77777777" w:rsidR="00FF1543" w:rsidRPr="00C20077" w:rsidRDefault="00FF1543" w:rsidP="00FF1543">
      <w:pPr>
        <w:autoSpaceDE w:val="0"/>
        <w:autoSpaceDN w:val="0"/>
        <w:adjustRightInd w:val="0"/>
        <w:rPr>
          <w:rFonts w:cs="Times New Roman"/>
        </w:rPr>
      </w:pPr>
    </w:p>
    <w:p w14:paraId="3CC89183" w14:textId="77777777" w:rsidR="00FF1543" w:rsidRDefault="00FF1543" w:rsidP="00FF1543">
      <w:pPr>
        <w:autoSpaceDE w:val="0"/>
        <w:autoSpaceDN w:val="0"/>
        <w:adjustRightInd w:val="0"/>
        <w:rPr>
          <w:rFonts w:cs="Helvetica"/>
          <w:color w:val="000000"/>
          <w:u w:color="000000"/>
        </w:rPr>
      </w:pPr>
      <w:r>
        <w:rPr>
          <w:rFonts w:cs="Helvetica"/>
          <w:b/>
          <w:bCs/>
          <w:color w:val="000000"/>
          <w:sz w:val="36"/>
          <w:szCs w:val="36"/>
        </w:rPr>
        <w:t>Conductor Carl and Friends, Part 3</w:t>
      </w:r>
    </w:p>
    <w:p w14:paraId="75832FD8" w14:textId="77777777" w:rsidR="00FF1543" w:rsidRDefault="00FF1543" w:rsidP="00FF1543">
      <w:pPr>
        <w:rPr>
          <w:rFonts w:cs="Helvetica"/>
          <w:i/>
          <w:iCs/>
          <w:color w:val="000000"/>
          <w:u w:color="000000"/>
        </w:rPr>
      </w:pPr>
    </w:p>
    <w:p w14:paraId="667EDD05" w14:textId="77777777" w:rsidR="000804B4" w:rsidRDefault="000804B4" w:rsidP="00FF1543">
      <w:pPr>
        <w:rPr>
          <w:rFonts w:cs="Helvetica"/>
          <w:i/>
          <w:iCs/>
          <w:color w:val="000000"/>
          <w:u w:color="000000"/>
        </w:rPr>
      </w:pPr>
    </w:p>
    <w:p w14:paraId="6783ACEF" w14:textId="0DEF0994" w:rsidR="000804B4" w:rsidRDefault="000804B4" w:rsidP="000804B4">
      <w:pPr>
        <w:rPr>
          <w:rFonts w:cs="Helvetica"/>
          <w:b/>
          <w:bCs/>
          <w:color w:val="000000"/>
          <w:sz w:val="36"/>
          <w:szCs w:val="36"/>
        </w:rPr>
      </w:pPr>
      <w:r>
        <w:rPr>
          <w:rFonts w:cs="Helvetica"/>
          <w:b/>
          <w:bCs/>
          <w:color w:val="000000"/>
          <w:sz w:val="36"/>
          <w:szCs w:val="36"/>
        </w:rPr>
        <w:t>Closing</w:t>
      </w:r>
    </w:p>
    <w:p w14:paraId="418E2CA8" w14:textId="77777777" w:rsidR="000804B4" w:rsidRDefault="000804B4" w:rsidP="000804B4">
      <w:pPr>
        <w:autoSpaceDE w:val="0"/>
        <w:autoSpaceDN w:val="0"/>
        <w:adjustRightInd w:val="0"/>
        <w:rPr>
          <w:rFonts w:cs="Helvetica"/>
          <w:b/>
          <w:bCs/>
          <w:i/>
          <w:iCs/>
          <w:color w:val="000000"/>
        </w:rPr>
      </w:pPr>
      <w:r>
        <w:rPr>
          <w:rFonts w:cs="Helvetica"/>
          <w:b/>
          <w:bCs/>
          <w:i/>
          <w:iCs/>
          <w:color w:val="000000"/>
        </w:rPr>
        <w:t>PROPS: Overalls, Train Hat, Handkerchief</w:t>
      </w:r>
    </w:p>
    <w:p w14:paraId="06540F16" w14:textId="77777777" w:rsidR="000804B4" w:rsidRDefault="000804B4" w:rsidP="000804B4">
      <w:pPr>
        <w:autoSpaceDE w:val="0"/>
        <w:autoSpaceDN w:val="0"/>
        <w:adjustRightInd w:val="0"/>
        <w:rPr>
          <w:rFonts w:cs="Helvetica"/>
          <w:b/>
          <w:bCs/>
          <w:i/>
          <w:iCs/>
          <w:color w:val="000000"/>
        </w:rPr>
      </w:pPr>
      <w:r>
        <w:rPr>
          <w:rFonts w:cs="Helvetica"/>
          <w:b/>
          <w:bCs/>
          <w:i/>
          <w:iCs/>
          <w:color w:val="000000"/>
        </w:rPr>
        <w:t>VFX: Title Slide, Big Point Video, Big Do Slide</w:t>
      </w:r>
    </w:p>
    <w:p w14:paraId="61D3819A" w14:textId="77777777" w:rsidR="000804B4" w:rsidRDefault="000804B4" w:rsidP="000804B4">
      <w:pPr>
        <w:autoSpaceDE w:val="0"/>
        <w:autoSpaceDN w:val="0"/>
        <w:adjustRightInd w:val="0"/>
        <w:rPr>
          <w:rFonts w:cs="Helvetica"/>
          <w:color w:val="000000"/>
        </w:rPr>
      </w:pPr>
      <w:r>
        <w:rPr>
          <w:rFonts w:cs="Helvetica"/>
          <w:b/>
          <w:bCs/>
          <w:i/>
          <w:iCs/>
          <w:color w:val="000000"/>
        </w:rPr>
        <w:t>SFX: Steam Whistle</w:t>
      </w:r>
    </w:p>
    <w:p w14:paraId="0A1FDD25" w14:textId="77777777" w:rsidR="000804B4" w:rsidRPr="00CD6E2B" w:rsidRDefault="000804B4" w:rsidP="000804B4">
      <w:pPr>
        <w:autoSpaceDE w:val="0"/>
        <w:autoSpaceDN w:val="0"/>
        <w:adjustRightInd w:val="0"/>
        <w:rPr>
          <w:rFonts w:cs="Helvetica"/>
          <w:i/>
          <w:iCs/>
          <w:color w:val="000000"/>
          <w:u w:color="000000"/>
        </w:rPr>
      </w:pPr>
    </w:p>
    <w:p w14:paraId="03739303" w14:textId="77777777" w:rsidR="000804B4" w:rsidRDefault="000804B4" w:rsidP="000804B4">
      <w:pPr>
        <w:autoSpaceDE w:val="0"/>
        <w:autoSpaceDN w:val="0"/>
        <w:adjustRightInd w:val="0"/>
        <w:jc w:val="center"/>
        <w:rPr>
          <w:rFonts w:cs="Helvetica"/>
          <w:b/>
          <w:bCs/>
          <w:color w:val="000000"/>
        </w:rPr>
      </w:pPr>
      <w:r>
        <w:rPr>
          <w:rFonts w:cs="Helvetica"/>
          <w:b/>
          <w:bCs/>
          <w:color w:val="000000"/>
        </w:rPr>
        <w:t>Facilitator</w:t>
      </w:r>
    </w:p>
    <w:p w14:paraId="70EB3C42" w14:textId="64298916" w:rsidR="00D346B8" w:rsidRDefault="000804B4" w:rsidP="00D346B8">
      <w:pPr>
        <w:autoSpaceDE w:val="0"/>
        <w:autoSpaceDN w:val="0"/>
        <w:adjustRightInd w:val="0"/>
        <w:rPr>
          <w:rFonts w:cs="Helvetica"/>
          <w:color w:val="000000"/>
        </w:rPr>
      </w:pPr>
      <w:r>
        <w:rPr>
          <w:rFonts w:cs="Helvetica"/>
          <w:i/>
          <w:iCs/>
          <w:color w:val="000000"/>
        </w:rPr>
        <w:t>(</w:t>
      </w:r>
      <w:r w:rsidRPr="0084321F">
        <w:rPr>
          <w:rFonts w:cs="Helvetica"/>
          <w:i/>
          <w:iCs/>
          <w:color w:val="000000"/>
          <w:highlight w:val="yellow"/>
        </w:rPr>
        <w:t>VFX: Title Slide</w:t>
      </w:r>
      <w:r>
        <w:rPr>
          <w:rFonts w:cs="Helvetica"/>
          <w:i/>
          <w:iCs/>
          <w:color w:val="000000"/>
        </w:rPr>
        <w:t>) (</w:t>
      </w:r>
      <w:r>
        <w:rPr>
          <w:rFonts w:cs="Helvetica"/>
          <w:i/>
          <w:iCs/>
          <w:color w:val="000000"/>
          <w:highlight w:val="yellow"/>
        </w:rPr>
        <w:t>S</w:t>
      </w:r>
      <w:r w:rsidRPr="00C61E25">
        <w:rPr>
          <w:rFonts w:cs="Helvetica"/>
          <w:i/>
          <w:iCs/>
          <w:color w:val="000000"/>
          <w:highlight w:val="yellow"/>
        </w:rPr>
        <w:t xml:space="preserve">FX: </w:t>
      </w:r>
      <w:r w:rsidRPr="00DD5FA9">
        <w:rPr>
          <w:rFonts w:cs="Helvetica"/>
          <w:i/>
          <w:iCs/>
          <w:color w:val="000000"/>
          <w:highlight w:val="yellow"/>
        </w:rPr>
        <w:t>Steam Whistle</w:t>
      </w:r>
      <w:r>
        <w:rPr>
          <w:rFonts w:cs="Helvetica"/>
          <w:i/>
          <w:iCs/>
          <w:color w:val="000000"/>
        </w:rPr>
        <w:t>)</w:t>
      </w:r>
      <w:r w:rsidR="0044797E" w:rsidRPr="0044797E">
        <w:rPr>
          <w:rFonts w:cs="Helvetica"/>
          <w:color w:val="000000"/>
        </w:rPr>
        <w:t xml:space="preserve"> </w:t>
      </w:r>
      <w:r w:rsidR="002219E9">
        <w:rPr>
          <w:rFonts w:cs="Helvetica"/>
          <w:color w:val="000000"/>
        </w:rPr>
        <w:t>The storm is over. Whew, that’s a relief! Conductor Carl never stopped believing our Big Point.</w:t>
      </w:r>
      <w:r w:rsidR="00BD7AD0">
        <w:rPr>
          <w:rFonts w:cs="Helvetica"/>
          <w:color w:val="000000"/>
        </w:rPr>
        <w:t xml:space="preserve"> L</w:t>
      </w:r>
      <w:r w:rsidR="004C05AC">
        <w:rPr>
          <w:rFonts w:cs="Helvetica"/>
          <w:color w:val="000000"/>
        </w:rPr>
        <w:t>et’s say</w:t>
      </w:r>
      <w:r w:rsidR="00BD7AD0">
        <w:rPr>
          <w:rFonts w:cs="Helvetica"/>
          <w:color w:val="000000"/>
        </w:rPr>
        <w:t xml:space="preserve"> </w:t>
      </w:r>
      <w:r w:rsidR="0044797E">
        <w:rPr>
          <w:rFonts w:cs="Helvetica"/>
          <w:color w:val="000000"/>
        </w:rPr>
        <w:t xml:space="preserve">it </w:t>
      </w:r>
      <w:r w:rsidR="004C05AC">
        <w:rPr>
          <w:rFonts w:cs="Helvetica"/>
          <w:color w:val="000000"/>
        </w:rPr>
        <w:t xml:space="preserve">together one more time, </w:t>
      </w:r>
      <w:r w:rsidR="004C05AC">
        <w:rPr>
          <w:rFonts w:cs="Helvetica"/>
          <w:i/>
          <w:iCs/>
          <w:color w:val="000000"/>
        </w:rPr>
        <w:t>(</w:t>
      </w:r>
      <w:r w:rsidR="004C05AC" w:rsidRPr="0084321F">
        <w:rPr>
          <w:rFonts w:cs="Helvetica"/>
          <w:i/>
          <w:iCs/>
          <w:color w:val="000000"/>
          <w:highlight w:val="yellow"/>
        </w:rPr>
        <w:t xml:space="preserve">VFX: </w:t>
      </w:r>
      <w:r w:rsidR="004C05AC" w:rsidRPr="00207152">
        <w:rPr>
          <w:rFonts w:cs="Helvetica"/>
          <w:i/>
          <w:iCs/>
          <w:color w:val="000000"/>
          <w:highlight w:val="yellow"/>
        </w:rPr>
        <w:t>Big Poin</w:t>
      </w:r>
      <w:r w:rsidR="004C05AC">
        <w:rPr>
          <w:rFonts w:cs="Helvetica"/>
          <w:i/>
          <w:iCs/>
          <w:color w:val="000000"/>
          <w:highlight w:val="yellow"/>
        </w:rPr>
        <w:t>t Video</w:t>
      </w:r>
      <w:r w:rsidR="004C05AC">
        <w:rPr>
          <w:rFonts w:cs="Helvetica"/>
          <w:i/>
          <w:iCs/>
          <w:color w:val="000000"/>
        </w:rPr>
        <w:t xml:space="preserve">) </w:t>
      </w:r>
      <w:r w:rsidR="00D07D69">
        <w:rPr>
          <w:rFonts w:cs="Helvetica"/>
          <w:b/>
          <w:bCs/>
          <w:color w:val="000000"/>
        </w:rPr>
        <w:t>God Can Turn Things Around!</w:t>
      </w:r>
    </w:p>
    <w:p w14:paraId="1165E0C1" w14:textId="77777777" w:rsidR="00D346B8" w:rsidRDefault="00D346B8" w:rsidP="000804B4">
      <w:pPr>
        <w:autoSpaceDE w:val="0"/>
        <w:autoSpaceDN w:val="0"/>
        <w:adjustRightInd w:val="0"/>
        <w:rPr>
          <w:rFonts w:cs="Helvetica"/>
          <w:color w:val="000000"/>
        </w:rPr>
      </w:pPr>
    </w:p>
    <w:p w14:paraId="5E397C3D" w14:textId="19A647B9" w:rsidR="004C05AC" w:rsidRPr="00030F97" w:rsidRDefault="000804B4" w:rsidP="004C05AC">
      <w:pPr>
        <w:autoSpaceDE w:val="0"/>
        <w:autoSpaceDN w:val="0"/>
        <w:adjustRightInd w:val="0"/>
        <w:rPr>
          <w:rFonts w:cs="Helvetica"/>
          <w:color w:val="000000"/>
        </w:rPr>
      </w:pPr>
      <w:r w:rsidRPr="006B34C6">
        <w:rPr>
          <w:rFonts w:cs="Helvetica"/>
          <w:i/>
          <w:iCs/>
          <w:color w:val="000000"/>
        </w:rPr>
        <w:t>(</w:t>
      </w:r>
      <w:r w:rsidRPr="0084321F">
        <w:rPr>
          <w:rFonts w:cs="Helvetica"/>
          <w:i/>
          <w:iCs/>
          <w:color w:val="000000"/>
          <w:highlight w:val="yellow"/>
        </w:rPr>
        <w:t>VFX</w:t>
      </w:r>
      <w:r w:rsidRPr="006B34C6">
        <w:rPr>
          <w:rFonts w:cs="Helvetica"/>
          <w:i/>
          <w:iCs/>
          <w:color w:val="000000"/>
          <w:highlight w:val="yellow"/>
        </w:rPr>
        <w:t>: Big Do Slide</w:t>
      </w:r>
      <w:r>
        <w:rPr>
          <w:rFonts w:cs="Helvetica"/>
          <w:i/>
          <w:iCs/>
          <w:color w:val="000000"/>
        </w:rPr>
        <w:t>)</w:t>
      </w:r>
      <w:r>
        <w:rPr>
          <w:rFonts w:cs="Helvetica"/>
          <w:color w:val="000000"/>
        </w:rPr>
        <w:t xml:space="preserve"> </w:t>
      </w:r>
      <w:r w:rsidR="004C05AC">
        <w:rPr>
          <w:rFonts w:cs="Helvetica"/>
          <w:color w:val="000000"/>
        </w:rPr>
        <w:t xml:space="preserve">This week’s Big Do is to </w:t>
      </w:r>
      <w:r w:rsidR="002219E9">
        <w:rPr>
          <w:rFonts w:cs="Helvetica"/>
          <w:color w:val="000000"/>
        </w:rPr>
        <w:t xml:space="preserve">have a backward walking race with your family. </w:t>
      </w:r>
      <w:r w:rsidR="0044797E">
        <w:rPr>
          <w:rFonts w:cs="Helvetica"/>
          <w:color w:val="000000"/>
        </w:rPr>
        <w:t xml:space="preserve"> Who do you think will </w:t>
      </w:r>
      <w:r w:rsidR="002219E9">
        <w:rPr>
          <w:rFonts w:cs="Helvetica"/>
          <w:color w:val="000000"/>
        </w:rPr>
        <w:t>win</w:t>
      </w:r>
      <w:r w:rsidR="0044797E">
        <w:rPr>
          <w:rFonts w:cs="Helvetica"/>
          <w:color w:val="000000"/>
        </w:rPr>
        <w:t xml:space="preserve">? </w:t>
      </w:r>
      <w:r w:rsidR="0044797E" w:rsidRPr="0044797E">
        <w:rPr>
          <w:rFonts w:cs="Helvetica"/>
          <w:i/>
          <w:iCs/>
          <w:color w:val="000000"/>
        </w:rPr>
        <w:t>(Allow for answers)</w:t>
      </w:r>
      <w:r w:rsidR="00030F97">
        <w:rPr>
          <w:rFonts w:cs="Helvetica"/>
          <w:color w:val="000000"/>
        </w:rPr>
        <w:t xml:space="preserve"> </w:t>
      </w:r>
      <w:r w:rsidR="002219E9">
        <w:rPr>
          <w:rFonts w:cs="Helvetica"/>
          <w:color w:val="000000"/>
        </w:rPr>
        <w:t xml:space="preserve">I hope you will remember that when bad things happen, they don’t have to stay that way. That’s because we serve a God who can do incredible things. </w:t>
      </w:r>
    </w:p>
    <w:p w14:paraId="5C13712B" w14:textId="40B0EB64" w:rsidR="005844CA" w:rsidRPr="005844CA" w:rsidRDefault="005844CA" w:rsidP="005844CA">
      <w:pPr>
        <w:autoSpaceDE w:val="0"/>
        <w:autoSpaceDN w:val="0"/>
        <w:adjustRightInd w:val="0"/>
        <w:rPr>
          <w:rFonts w:cs="Helvetica"/>
          <w:color w:val="000000"/>
        </w:rPr>
      </w:pPr>
    </w:p>
    <w:p w14:paraId="68E645EC" w14:textId="77777777" w:rsidR="00FF1543" w:rsidRDefault="00FF1543" w:rsidP="00FF1543">
      <w:pPr>
        <w:rPr>
          <w:rFonts w:cs="Helvetica"/>
          <w:i/>
          <w:iCs/>
          <w:color w:val="000000"/>
          <w:u w:color="000000"/>
        </w:rPr>
      </w:pPr>
    </w:p>
    <w:p w14:paraId="4037DDAA" w14:textId="77777777" w:rsidR="00D07D69" w:rsidRDefault="00D07D69" w:rsidP="00D07D69">
      <w:pPr>
        <w:autoSpaceDE w:val="0"/>
        <w:autoSpaceDN w:val="0"/>
        <w:adjustRightInd w:val="0"/>
        <w:rPr>
          <w:rFonts w:cs="Helvetica"/>
          <w:b/>
          <w:bCs/>
          <w:i/>
          <w:iCs/>
          <w:color w:val="000000"/>
        </w:rPr>
      </w:pPr>
      <w:r>
        <w:rPr>
          <w:rFonts w:cs="Helvetica"/>
          <w:b/>
          <w:bCs/>
          <w:color w:val="000000"/>
          <w:sz w:val="36"/>
          <w:szCs w:val="36"/>
        </w:rPr>
        <w:t>Big Review</w:t>
      </w:r>
    </w:p>
    <w:p w14:paraId="3A3FAC1C" w14:textId="77777777" w:rsidR="00D07D69" w:rsidRPr="0009262E" w:rsidRDefault="00D07D69" w:rsidP="00D07D69">
      <w:pPr>
        <w:autoSpaceDE w:val="0"/>
        <w:autoSpaceDN w:val="0"/>
        <w:adjustRightInd w:val="0"/>
        <w:rPr>
          <w:rFonts w:cs="Helvetica"/>
          <w:b/>
          <w:bCs/>
          <w:color w:val="000000"/>
        </w:rPr>
      </w:pPr>
    </w:p>
    <w:p w14:paraId="37BA707C" w14:textId="77777777" w:rsidR="00D07D69" w:rsidRDefault="00D07D69" w:rsidP="00D07D69">
      <w:pPr>
        <w:pStyle w:val="ListParagraph"/>
        <w:numPr>
          <w:ilvl w:val="0"/>
          <w:numId w:val="1"/>
        </w:numPr>
        <w:rPr>
          <w:rFonts w:cs="Helvetica"/>
          <w:color w:val="000000"/>
          <w:u w:color="000000"/>
        </w:rPr>
      </w:pPr>
      <w:r>
        <w:rPr>
          <w:rFonts w:cs="Helvetica"/>
          <w:color w:val="000000"/>
          <w:u w:color="000000"/>
        </w:rPr>
        <w:t>Did our Big Point say God Can’t Turn Things Around or</w:t>
      </w:r>
      <w:r>
        <w:rPr>
          <w:rFonts w:cs="Helvetica"/>
          <w:b/>
          <w:bCs/>
          <w:color w:val="000000"/>
          <w:u w:color="000000"/>
        </w:rPr>
        <w:t xml:space="preserve"> God Can Turn Things Around</w:t>
      </w:r>
      <w:r w:rsidRPr="00713AC5">
        <w:rPr>
          <w:rFonts w:cs="Helvetica"/>
          <w:color w:val="000000"/>
          <w:u w:color="000000"/>
        </w:rPr>
        <w:t>?</w:t>
      </w:r>
    </w:p>
    <w:p w14:paraId="067A1560" w14:textId="77777777" w:rsidR="00D07D69" w:rsidRPr="00135202" w:rsidRDefault="00D07D69" w:rsidP="00D07D69">
      <w:pPr>
        <w:rPr>
          <w:rFonts w:cs="Helvetica"/>
          <w:b/>
          <w:bCs/>
          <w:color w:val="000000"/>
          <w:u w:color="000000"/>
        </w:rPr>
      </w:pPr>
    </w:p>
    <w:p w14:paraId="1492AC90" w14:textId="77777777" w:rsidR="00D07D69" w:rsidRPr="003307A6" w:rsidRDefault="00D07D69" w:rsidP="00D07D69">
      <w:pPr>
        <w:pStyle w:val="ListParagraph"/>
        <w:numPr>
          <w:ilvl w:val="0"/>
          <w:numId w:val="1"/>
        </w:numPr>
        <w:rPr>
          <w:rFonts w:cs="Helvetica"/>
          <w:color w:val="000000"/>
          <w:u w:color="000000"/>
        </w:rPr>
      </w:pPr>
      <w:r>
        <w:rPr>
          <w:rFonts w:cs="Helvetica"/>
          <w:color w:val="000000"/>
          <w:u w:color="000000"/>
        </w:rPr>
        <w:t xml:space="preserve">I’m going to describe an animal to you. Can you figure out what kind of animal I’m talking about? It has a hump, walks in the desert, it’s brown, and it spits. Yep, it’s a camel. Who gave Job animals? </w:t>
      </w:r>
      <w:r>
        <w:rPr>
          <w:rFonts w:cs="Helvetica"/>
          <w:b/>
          <w:bCs/>
          <w:color w:val="000000"/>
          <w:u w:color="000000"/>
        </w:rPr>
        <w:t>God</w:t>
      </w:r>
      <w:r>
        <w:rPr>
          <w:rFonts w:cs="Helvetica"/>
          <w:color w:val="000000"/>
          <w:u w:color="000000"/>
        </w:rPr>
        <w:t xml:space="preserve"> Did God give Job back a lot of animals? </w:t>
      </w:r>
      <w:r>
        <w:rPr>
          <w:rFonts w:cs="Helvetica"/>
          <w:b/>
          <w:bCs/>
          <w:color w:val="000000"/>
          <w:u w:color="000000"/>
        </w:rPr>
        <w:t>Yes</w:t>
      </w:r>
    </w:p>
    <w:p w14:paraId="59F2DBFD" w14:textId="77777777" w:rsidR="00D07D69" w:rsidRPr="003307A6" w:rsidRDefault="00D07D69" w:rsidP="00D07D69">
      <w:pPr>
        <w:pStyle w:val="ListParagraph"/>
        <w:rPr>
          <w:rFonts w:cs="Helvetica"/>
          <w:color w:val="000000"/>
          <w:u w:color="000000"/>
        </w:rPr>
      </w:pPr>
    </w:p>
    <w:p w14:paraId="54EE6448" w14:textId="77777777" w:rsidR="00D07D69" w:rsidRPr="003307A6" w:rsidRDefault="00D07D69" w:rsidP="00D07D69">
      <w:pPr>
        <w:pStyle w:val="ListParagraph"/>
        <w:numPr>
          <w:ilvl w:val="0"/>
          <w:numId w:val="1"/>
        </w:numPr>
        <w:rPr>
          <w:rFonts w:cs="Helvetica"/>
          <w:color w:val="000000"/>
          <w:u w:color="000000"/>
        </w:rPr>
      </w:pPr>
      <w:r>
        <w:rPr>
          <w:rFonts w:cs="Helvetica"/>
          <w:color w:val="000000"/>
          <w:u w:color="000000"/>
        </w:rPr>
        <w:t xml:space="preserve">Can you show me some things that a baby does? What are some things that babies say? Who gave more kids to Job? </w:t>
      </w:r>
      <w:r>
        <w:rPr>
          <w:rFonts w:cs="Helvetica"/>
          <w:b/>
          <w:bCs/>
          <w:color w:val="000000"/>
          <w:u w:color="000000"/>
        </w:rPr>
        <w:t>God</w:t>
      </w:r>
      <w:r>
        <w:rPr>
          <w:rFonts w:cs="Helvetica"/>
          <w:color w:val="000000"/>
          <w:u w:color="000000"/>
        </w:rPr>
        <w:t xml:space="preserve"> Did God give Job lots of kids?</w:t>
      </w:r>
      <w:r>
        <w:rPr>
          <w:rFonts w:cs="Helvetica"/>
          <w:b/>
          <w:bCs/>
          <w:color w:val="000000"/>
          <w:u w:color="000000"/>
        </w:rPr>
        <w:t xml:space="preserve"> Yes</w:t>
      </w:r>
      <w:r>
        <w:rPr>
          <w:rFonts w:cs="Helvetica"/>
          <w:color w:val="000000"/>
          <w:u w:color="000000"/>
        </w:rPr>
        <w:t xml:space="preserve"> </w:t>
      </w:r>
    </w:p>
    <w:p w14:paraId="588A0329" w14:textId="77777777" w:rsidR="00D07D69" w:rsidRPr="00CC74D5" w:rsidRDefault="00D07D69" w:rsidP="00D07D69">
      <w:pPr>
        <w:rPr>
          <w:rFonts w:cs="Helvetica"/>
          <w:color w:val="000000"/>
          <w:u w:color="000000"/>
        </w:rPr>
      </w:pPr>
    </w:p>
    <w:p w14:paraId="41A8100A" w14:textId="77777777" w:rsidR="00D07D69" w:rsidRDefault="00D07D69" w:rsidP="00D07D69">
      <w:pPr>
        <w:pStyle w:val="ListParagraph"/>
        <w:numPr>
          <w:ilvl w:val="0"/>
          <w:numId w:val="1"/>
        </w:numPr>
        <w:rPr>
          <w:rFonts w:cs="Helvetica"/>
          <w:color w:val="000000"/>
          <w:u w:color="000000"/>
        </w:rPr>
      </w:pPr>
      <w:r>
        <w:rPr>
          <w:rFonts w:cs="Helvetica"/>
          <w:color w:val="000000"/>
          <w:u w:color="000000"/>
        </w:rPr>
        <w:t>What is the name of your best friend? What do you call your grandma or grandpa? Do you know your mommy or daddy’s name? Do you think that God can help them when they have a problem?</w:t>
      </w:r>
      <w:r w:rsidRPr="00143332">
        <w:rPr>
          <w:rFonts w:cs="Helvetica"/>
          <w:color w:val="000000"/>
          <w:u w:color="000000"/>
        </w:rPr>
        <w:t xml:space="preserve"> </w:t>
      </w:r>
      <w:proofErr w:type="gramStart"/>
      <w:r>
        <w:rPr>
          <w:rFonts w:cs="Helvetica"/>
          <w:b/>
          <w:bCs/>
          <w:color w:val="000000"/>
          <w:u w:color="000000"/>
        </w:rPr>
        <w:t>Yes</w:t>
      </w:r>
      <w:proofErr w:type="gramEnd"/>
      <w:r>
        <w:rPr>
          <w:rFonts w:cs="Helvetica"/>
          <w:color w:val="000000"/>
          <w:u w:color="000000"/>
        </w:rPr>
        <w:t xml:space="preserve"> If something bad happens to you, can God help you? </w:t>
      </w:r>
      <w:r w:rsidRPr="003430D7">
        <w:rPr>
          <w:rFonts w:cs="Helvetica"/>
          <w:b/>
          <w:bCs/>
          <w:color w:val="000000"/>
          <w:u w:color="000000"/>
        </w:rPr>
        <w:t>Yes</w:t>
      </w:r>
    </w:p>
    <w:p w14:paraId="677C28CC" w14:textId="77777777" w:rsidR="00D07D69" w:rsidRPr="001A6E57" w:rsidRDefault="00D07D69" w:rsidP="00D07D69">
      <w:pPr>
        <w:pStyle w:val="ListParagraph"/>
        <w:rPr>
          <w:rFonts w:cs="Helvetica"/>
          <w:color w:val="000000"/>
          <w:u w:color="000000"/>
        </w:rPr>
      </w:pPr>
    </w:p>
    <w:p w14:paraId="2135F9CC" w14:textId="77777777" w:rsidR="00D07D69" w:rsidRPr="001A6E57" w:rsidRDefault="00D07D69" w:rsidP="00D07D69">
      <w:pPr>
        <w:pStyle w:val="ListParagraph"/>
        <w:numPr>
          <w:ilvl w:val="0"/>
          <w:numId w:val="1"/>
        </w:numPr>
        <w:rPr>
          <w:u w:color="000000"/>
        </w:rPr>
      </w:pPr>
      <w:r w:rsidRPr="001A6E57">
        <w:rPr>
          <w:rFonts w:cs="Helvetica"/>
          <w:color w:val="000000"/>
          <w:u w:color="000000"/>
        </w:rPr>
        <w:t xml:space="preserve">Stand up and pretend to push something heavy. Push </w:t>
      </w:r>
      <w:proofErr w:type="gramStart"/>
      <w:r w:rsidRPr="001A6E57">
        <w:rPr>
          <w:rFonts w:cs="Helvetica"/>
          <w:color w:val="000000"/>
          <w:u w:color="000000"/>
        </w:rPr>
        <w:t>really hard</w:t>
      </w:r>
      <w:proofErr w:type="gramEnd"/>
      <w:r w:rsidRPr="001A6E57">
        <w:rPr>
          <w:rFonts w:cs="Helvetica"/>
          <w:color w:val="000000"/>
          <w:u w:color="000000"/>
        </w:rPr>
        <w:t xml:space="preserve">. What are you pushing that is so heavy? What does our Big Verse say? Philippians 3:13 (NIrV), </w:t>
      </w:r>
      <w:r w:rsidRPr="00A745C5">
        <w:rPr>
          <w:rFonts w:cs="Helvetica"/>
          <w:i/>
          <w:iCs/>
          <w:color w:val="000000"/>
          <w:u w:color="000000"/>
        </w:rPr>
        <w:t xml:space="preserve">“I forget what is behind me. I </w:t>
      </w:r>
      <w:r>
        <w:rPr>
          <w:rFonts w:cs="Helvetica"/>
          <w:color w:val="000000"/>
          <w:u w:color="000000"/>
        </w:rPr>
        <w:t xml:space="preserve">(pull / </w:t>
      </w:r>
      <w:r>
        <w:rPr>
          <w:rFonts w:cs="Helvetica"/>
          <w:b/>
          <w:bCs/>
          <w:color w:val="000000"/>
          <w:u w:color="000000"/>
        </w:rPr>
        <w:t>push</w:t>
      </w:r>
      <w:r>
        <w:rPr>
          <w:rFonts w:cs="Helvetica"/>
          <w:color w:val="000000"/>
          <w:u w:color="000000"/>
        </w:rPr>
        <w:t>)</w:t>
      </w:r>
      <w:r w:rsidRPr="00A745C5">
        <w:rPr>
          <w:rFonts w:cs="Helvetica"/>
          <w:i/>
          <w:iCs/>
          <w:color w:val="000000"/>
          <w:u w:color="000000"/>
        </w:rPr>
        <w:t xml:space="preserve"> hard toward what is ahead of me.”</w:t>
      </w:r>
    </w:p>
    <w:p w14:paraId="1D1CB902" w14:textId="1F9FA6BC" w:rsidR="008727E3" w:rsidRPr="009A6494" w:rsidRDefault="008727E3" w:rsidP="00855C21">
      <w:pPr>
        <w:autoSpaceDE w:val="0"/>
        <w:autoSpaceDN w:val="0"/>
        <w:adjustRightInd w:val="0"/>
        <w:rPr>
          <w:rFonts w:cs="Helvetica"/>
          <w:color w:val="000000"/>
          <w:u w:color="000000"/>
        </w:rPr>
      </w:pPr>
    </w:p>
    <w:sectPr w:rsidR="008727E3" w:rsidRPr="009A6494" w:rsidSect="0039013B">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DC3B5" w14:textId="77777777" w:rsidR="004A42DA" w:rsidRDefault="004A42DA" w:rsidP="00B11CA2">
      <w:r>
        <w:separator/>
      </w:r>
    </w:p>
  </w:endnote>
  <w:endnote w:type="continuationSeparator" w:id="0">
    <w:p w14:paraId="0994FC4B" w14:textId="77777777" w:rsidR="004A42DA" w:rsidRDefault="004A42DA" w:rsidP="00B11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20844412"/>
      <w:docPartObj>
        <w:docPartGallery w:val="Page Numbers (Bottom of Page)"/>
        <w:docPartUnique/>
      </w:docPartObj>
    </w:sdtPr>
    <w:sdtContent>
      <w:p w14:paraId="1DAA0207" w14:textId="481705BE" w:rsidR="00D12F21" w:rsidRDefault="00D12F21" w:rsidP="00A9069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0A29EF4" w14:textId="77777777" w:rsidR="00D12F21" w:rsidRDefault="00D12F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 w:val="16"/>
        <w:szCs w:val="16"/>
      </w:rPr>
      <w:id w:val="-1819106098"/>
      <w:docPartObj>
        <w:docPartGallery w:val="Page Numbers (Bottom of Page)"/>
        <w:docPartUnique/>
      </w:docPartObj>
    </w:sdtPr>
    <w:sdtContent>
      <w:p w14:paraId="5A4D6EA6" w14:textId="44A45035" w:rsidR="00D12F21" w:rsidRPr="00D12F21" w:rsidRDefault="00D12F21" w:rsidP="00D12F21">
        <w:pPr>
          <w:pStyle w:val="Footer"/>
          <w:framePr w:wrap="none" w:vAnchor="text" w:hAnchor="page" w:x="5991" w:y="2"/>
          <w:rPr>
            <w:rStyle w:val="PageNumber"/>
            <w:sz w:val="16"/>
            <w:szCs w:val="16"/>
          </w:rPr>
        </w:pPr>
        <w:r w:rsidRPr="00D12F21">
          <w:rPr>
            <w:rStyle w:val="PageNumber"/>
            <w:sz w:val="16"/>
            <w:szCs w:val="16"/>
          </w:rPr>
          <w:fldChar w:fldCharType="begin"/>
        </w:r>
        <w:r w:rsidRPr="00D12F21">
          <w:rPr>
            <w:rStyle w:val="PageNumber"/>
            <w:sz w:val="16"/>
            <w:szCs w:val="16"/>
          </w:rPr>
          <w:instrText xml:space="preserve"> PAGE </w:instrText>
        </w:r>
        <w:r w:rsidRPr="00D12F21">
          <w:rPr>
            <w:rStyle w:val="PageNumber"/>
            <w:sz w:val="16"/>
            <w:szCs w:val="16"/>
          </w:rPr>
          <w:fldChar w:fldCharType="separate"/>
        </w:r>
        <w:r w:rsidRPr="00D12F21">
          <w:rPr>
            <w:rStyle w:val="PageNumber"/>
            <w:noProof/>
            <w:sz w:val="16"/>
            <w:szCs w:val="16"/>
          </w:rPr>
          <w:t>1</w:t>
        </w:r>
        <w:r w:rsidRPr="00D12F21">
          <w:rPr>
            <w:rStyle w:val="PageNumber"/>
            <w:sz w:val="16"/>
            <w:szCs w:val="16"/>
          </w:rPr>
          <w:fldChar w:fldCharType="end"/>
        </w:r>
      </w:p>
    </w:sdtContent>
  </w:sdt>
  <w:p w14:paraId="603D0636" w14:textId="2801E110" w:rsidR="00D12F21" w:rsidRDefault="00D12F21">
    <w:pPr>
      <w:pStyle w:val="Footer"/>
      <w:rPr>
        <w:sz w:val="16"/>
        <w:szCs w:val="16"/>
      </w:rPr>
    </w:pPr>
    <w:r w:rsidRPr="00D12F21">
      <w:rPr>
        <w:sz w:val="16"/>
        <w:szCs w:val="16"/>
      </w:rPr>
      <w:t>@2024 The Ark Church All Rights Reserved</w:t>
    </w:r>
    <w:r w:rsidRPr="00D12F21">
      <w:rPr>
        <w:sz w:val="16"/>
        <w:szCs w:val="16"/>
      </w:rPr>
      <w:ptab w:relativeTo="margin" w:alignment="center" w:leader="none"/>
    </w:r>
    <w:r>
      <w:ptab w:relativeTo="margin" w:alignment="right" w:leader="none"/>
    </w:r>
    <w:r w:rsidR="00FB3C1E">
      <w:rPr>
        <w:sz w:val="16"/>
        <w:szCs w:val="16"/>
      </w:rPr>
      <w:t>Tough Questions</w:t>
    </w:r>
    <w:r>
      <w:rPr>
        <w:sz w:val="16"/>
        <w:szCs w:val="16"/>
      </w:rPr>
      <w:t xml:space="preserve"> PK-K L</w:t>
    </w:r>
    <w:r w:rsidR="00D07D69">
      <w:rPr>
        <w:sz w:val="16"/>
        <w:szCs w:val="16"/>
      </w:rPr>
      <w:t>4</w:t>
    </w:r>
    <w:r>
      <w:rPr>
        <w:sz w:val="16"/>
        <w:szCs w:val="16"/>
      </w:rPr>
      <w:t xml:space="preserve"> Small Groups</w:t>
    </w:r>
  </w:p>
  <w:p w14:paraId="28FF13D0" w14:textId="77777777" w:rsidR="009E18D6" w:rsidRDefault="009E1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C45EC" w14:textId="77777777" w:rsidR="004A42DA" w:rsidRDefault="004A42DA" w:rsidP="00B11CA2">
      <w:r>
        <w:separator/>
      </w:r>
    </w:p>
  </w:footnote>
  <w:footnote w:type="continuationSeparator" w:id="0">
    <w:p w14:paraId="2F0B09FC" w14:textId="77777777" w:rsidR="004A42DA" w:rsidRDefault="004A42DA" w:rsidP="00B11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23825" w14:textId="52E2D43D" w:rsidR="00B11CA2" w:rsidRDefault="004A42DA">
    <w:pPr>
      <w:pStyle w:val="Header"/>
    </w:pPr>
    <w:ins w:id="0" w:author="Kelly Clayton" w:date="2024-02-15T13:51:00Z">
      <w:r>
        <w:rPr>
          <w:noProof/>
        </w:rPr>
        <w:pict w14:anchorId="62F502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141800" o:spid="_x0000_s1025" type="#_x0000_t75" alt="" style="position:absolute;margin-left:0;margin-top:0;width:612pt;height:11in;z-index:-25165875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010A0"/>
    <w:multiLevelType w:val="hybridMultilevel"/>
    <w:tmpl w:val="F5D2F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45314"/>
    <w:multiLevelType w:val="hybridMultilevel"/>
    <w:tmpl w:val="E3225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01853"/>
    <w:multiLevelType w:val="hybridMultilevel"/>
    <w:tmpl w:val="A508C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A3A18"/>
    <w:multiLevelType w:val="hybridMultilevel"/>
    <w:tmpl w:val="F5904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4B37C4"/>
    <w:multiLevelType w:val="hybridMultilevel"/>
    <w:tmpl w:val="C2FE22C0"/>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98190055">
    <w:abstractNumId w:val="4"/>
  </w:num>
  <w:num w:numId="2" w16cid:durableId="2139641093">
    <w:abstractNumId w:val="2"/>
  </w:num>
  <w:num w:numId="3" w16cid:durableId="1850480327">
    <w:abstractNumId w:val="0"/>
  </w:num>
  <w:num w:numId="4" w16cid:durableId="450247099">
    <w:abstractNumId w:val="3"/>
  </w:num>
  <w:num w:numId="5" w16cid:durableId="84679730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elly Clayton">
    <w15:presenceInfo w15:providerId="AD" w15:userId="S::kelly.clayton@thearkchurch.com::ae4894e5-5517-4fe2-8c5e-25e7ed01a0b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7B6"/>
    <w:rsid w:val="00030F97"/>
    <w:rsid w:val="000804B4"/>
    <w:rsid w:val="00086EDD"/>
    <w:rsid w:val="00087322"/>
    <w:rsid w:val="000B11C3"/>
    <w:rsid w:val="000B1693"/>
    <w:rsid w:val="000B2EA1"/>
    <w:rsid w:val="000E147B"/>
    <w:rsid w:val="000E2911"/>
    <w:rsid w:val="000E3CAB"/>
    <w:rsid w:val="0011353F"/>
    <w:rsid w:val="00113A32"/>
    <w:rsid w:val="00125BF5"/>
    <w:rsid w:val="001270C9"/>
    <w:rsid w:val="00171253"/>
    <w:rsid w:val="001769C2"/>
    <w:rsid w:val="001773EC"/>
    <w:rsid w:val="00177CEB"/>
    <w:rsid w:val="001820C8"/>
    <w:rsid w:val="00184EFB"/>
    <w:rsid w:val="001A0675"/>
    <w:rsid w:val="001C229E"/>
    <w:rsid w:val="001C2B03"/>
    <w:rsid w:val="001E2A9C"/>
    <w:rsid w:val="001E4CA5"/>
    <w:rsid w:val="001F2ED1"/>
    <w:rsid w:val="00204142"/>
    <w:rsid w:val="00210E6D"/>
    <w:rsid w:val="00213DFC"/>
    <w:rsid w:val="002219E9"/>
    <w:rsid w:val="0024290A"/>
    <w:rsid w:val="0025643C"/>
    <w:rsid w:val="00257B12"/>
    <w:rsid w:val="00264E0B"/>
    <w:rsid w:val="00267F07"/>
    <w:rsid w:val="002951E2"/>
    <w:rsid w:val="002C01E6"/>
    <w:rsid w:val="002C0586"/>
    <w:rsid w:val="002C14B8"/>
    <w:rsid w:val="003116C0"/>
    <w:rsid w:val="00333B90"/>
    <w:rsid w:val="00366E85"/>
    <w:rsid w:val="0039013B"/>
    <w:rsid w:val="00395466"/>
    <w:rsid w:val="003A039A"/>
    <w:rsid w:val="003A2594"/>
    <w:rsid w:val="003B3F26"/>
    <w:rsid w:val="003B5F7F"/>
    <w:rsid w:val="00415949"/>
    <w:rsid w:val="0042416C"/>
    <w:rsid w:val="00425CEE"/>
    <w:rsid w:val="0042628A"/>
    <w:rsid w:val="00431C85"/>
    <w:rsid w:val="004358DA"/>
    <w:rsid w:val="0044797E"/>
    <w:rsid w:val="00483220"/>
    <w:rsid w:val="00485503"/>
    <w:rsid w:val="004A42DA"/>
    <w:rsid w:val="004B0BA2"/>
    <w:rsid w:val="004C05AC"/>
    <w:rsid w:val="004C0B0F"/>
    <w:rsid w:val="004D5541"/>
    <w:rsid w:val="004F7E61"/>
    <w:rsid w:val="0050501B"/>
    <w:rsid w:val="0051431E"/>
    <w:rsid w:val="005160E5"/>
    <w:rsid w:val="005175AA"/>
    <w:rsid w:val="005333D7"/>
    <w:rsid w:val="005357D3"/>
    <w:rsid w:val="00542D0E"/>
    <w:rsid w:val="005473A6"/>
    <w:rsid w:val="00572782"/>
    <w:rsid w:val="005844CA"/>
    <w:rsid w:val="00584725"/>
    <w:rsid w:val="00594869"/>
    <w:rsid w:val="005F3706"/>
    <w:rsid w:val="005F7AE9"/>
    <w:rsid w:val="0060190A"/>
    <w:rsid w:val="00611B5F"/>
    <w:rsid w:val="00642E0D"/>
    <w:rsid w:val="00665F2B"/>
    <w:rsid w:val="0069042B"/>
    <w:rsid w:val="006A1270"/>
    <w:rsid w:val="006C3936"/>
    <w:rsid w:val="006D6FDC"/>
    <w:rsid w:val="006F0595"/>
    <w:rsid w:val="006F781F"/>
    <w:rsid w:val="0071659A"/>
    <w:rsid w:val="00721F1F"/>
    <w:rsid w:val="00722FE7"/>
    <w:rsid w:val="00723402"/>
    <w:rsid w:val="007247B4"/>
    <w:rsid w:val="007366C9"/>
    <w:rsid w:val="007408A3"/>
    <w:rsid w:val="00745CE5"/>
    <w:rsid w:val="00760141"/>
    <w:rsid w:val="0077388D"/>
    <w:rsid w:val="007A32D1"/>
    <w:rsid w:val="007B6329"/>
    <w:rsid w:val="007D3AA1"/>
    <w:rsid w:val="007F0DC0"/>
    <w:rsid w:val="00833F4D"/>
    <w:rsid w:val="0084375C"/>
    <w:rsid w:val="00855C21"/>
    <w:rsid w:val="00867E8B"/>
    <w:rsid w:val="008727E3"/>
    <w:rsid w:val="00874FB5"/>
    <w:rsid w:val="00876A1A"/>
    <w:rsid w:val="008958F4"/>
    <w:rsid w:val="008A07B6"/>
    <w:rsid w:val="008B14FA"/>
    <w:rsid w:val="008E2616"/>
    <w:rsid w:val="009009BF"/>
    <w:rsid w:val="009314C7"/>
    <w:rsid w:val="009478E9"/>
    <w:rsid w:val="00960552"/>
    <w:rsid w:val="00962AEF"/>
    <w:rsid w:val="00972877"/>
    <w:rsid w:val="009829CC"/>
    <w:rsid w:val="009A6494"/>
    <w:rsid w:val="009B0FEF"/>
    <w:rsid w:val="009C5723"/>
    <w:rsid w:val="009E18D6"/>
    <w:rsid w:val="00A26EA8"/>
    <w:rsid w:val="00A45CE2"/>
    <w:rsid w:val="00A62D20"/>
    <w:rsid w:val="00A8248A"/>
    <w:rsid w:val="00AB4713"/>
    <w:rsid w:val="00AF59A7"/>
    <w:rsid w:val="00B11CA2"/>
    <w:rsid w:val="00B14276"/>
    <w:rsid w:val="00B24CF6"/>
    <w:rsid w:val="00B250F4"/>
    <w:rsid w:val="00B26D02"/>
    <w:rsid w:val="00B44267"/>
    <w:rsid w:val="00B80345"/>
    <w:rsid w:val="00B823EB"/>
    <w:rsid w:val="00BD634B"/>
    <w:rsid w:val="00BD7AD0"/>
    <w:rsid w:val="00BE3C15"/>
    <w:rsid w:val="00C36B61"/>
    <w:rsid w:val="00C45886"/>
    <w:rsid w:val="00C579D1"/>
    <w:rsid w:val="00CA3B9F"/>
    <w:rsid w:val="00CB2A7B"/>
    <w:rsid w:val="00CD558B"/>
    <w:rsid w:val="00D07D69"/>
    <w:rsid w:val="00D12F21"/>
    <w:rsid w:val="00D346B8"/>
    <w:rsid w:val="00D5087D"/>
    <w:rsid w:val="00D558BD"/>
    <w:rsid w:val="00D6411E"/>
    <w:rsid w:val="00DA4750"/>
    <w:rsid w:val="00DB0367"/>
    <w:rsid w:val="00DB2BE8"/>
    <w:rsid w:val="00DB3771"/>
    <w:rsid w:val="00DD4BE4"/>
    <w:rsid w:val="00DE20E2"/>
    <w:rsid w:val="00DE56F7"/>
    <w:rsid w:val="00DF55EE"/>
    <w:rsid w:val="00E10485"/>
    <w:rsid w:val="00E141F7"/>
    <w:rsid w:val="00E146E0"/>
    <w:rsid w:val="00E44CD6"/>
    <w:rsid w:val="00EC02DE"/>
    <w:rsid w:val="00ED0596"/>
    <w:rsid w:val="00ED341F"/>
    <w:rsid w:val="00ED7EC5"/>
    <w:rsid w:val="00EE63CE"/>
    <w:rsid w:val="00F03E5B"/>
    <w:rsid w:val="00F10F88"/>
    <w:rsid w:val="00F14766"/>
    <w:rsid w:val="00F30CED"/>
    <w:rsid w:val="00F55BFD"/>
    <w:rsid w:val="00F57CED"/>
    <w:rsid w:val="00F71648"/>
    <w:rsid w:val="00F736E4"/>
    <w:rsid w:val="00F9690B"/>
    <w:rsid w:val="00FA6653"/>
    <w:rsid w:val="00FB2BAC"/>
    <w:rsid w:val="00FB3C1E"/>
    <w:rsid w:val="00FC0BD0"/>
    <w:rsid w:val="00FE20EE"/>
    <w:rsid w:val="00FF1543"/>
    <w:rsid w:val="00FF4020"/>
    <w:rsid w:val="00FF6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6332E"/>
  <w15:chartTrackingRefBased/>
  <w15:docId w15:val="{3D9B073C-A631-AB4E-8082-3387B1A99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7B6"/>
    <w:rPr>
      <w:rFonts w:ascii="Helvetica" w:hAnsi="Helvetica" w:cs="Times New Roman (Body CS)"/>
      <w:kern w:val="0"/>
      <w14:ligatures w14:val="none"/>
    </w:rPr>
  </w:style>
  <w:style w:type="paragraph" w:styleId="Heading1">
    <w:name w:val="heading 1"/>
    <w:basedOn w:val="Normal"/>
    <w:next w:val="Normal"/>
    <w:link w:val="Heading1Char"/>
    <w:uiPriority w:val="9"/>
    <w:qFormat/>
    <w:rsid w:val="008A07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07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07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07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07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07B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07B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07B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07B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7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07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07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07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07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07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07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07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07B6"/>
    <w:rPr>
      <w:rFonts w:eastAsiaTheme="majorEastAsia" w:cstheme="majorBidi"/>
      <w:color w:val="272727" w:themeColor="text1" w:themeTint="D8"/>
    </w:rPr>
  </w:style>
  <w:style w:type="paragraph" w:styleId="Title">
    <w:name w:val="Title"/>
    <w:basedOn w:val="Normal"/>
    <w:next w:val="Normal"/>
    <w:link w:val="TitleChar"/>
    <w:uiPriority w:val="10"/>
    <w:qFormat/>
    <w:rsid w:val="008A07B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07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07B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07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07B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A07B6"/>
    <w:rPr>
      <w:i/>
      <w:iCs/>
      <w:color w:val="404040" w:themeColor="text1" w:themeTint="BF"/>
    </w:rPr>
  </w:style>
  <w:style w:type="paragraph" w:styleId="ListParagraph">
    <w:name w:val="List Paragraph"/>
    <w:basedOn w:val="Normal"/>
    <w:uiPriority w:val="34"/>
    <w:qFormat/>
    <w:rsid w:val="008A07B6"/>
    <w:pPr>
      <w:ind w:left="720"/>
      <w:contextualSpacing/>
    </w:pPr>
  </w:style>
  <w:style w:type="character" w:styleId="IntenseEmphasis">
    <w:name w:val="Intense Emphasis"/>
    <w:basedOn w:val="DefaultParagraphFont"/>
    <w:uiPriority w:val="21"/>
    <w:qFormat/>
    <w:rsid w:val="008A07B6"/>
    <w:rPr>
      <w:i/>
      <w:iCs/>
      <w:color w:val="0F4761" w:themeColor="accent1" w:themeShade="BF"/>
    </w:rPr>
  </w:style>
  <w:style w:type="paragraph" w:styleId="IntenseQuote">
    <w:name w:val="Intense Quote"/>
    <w:basedOn w:val="Normal"/>
    <w:next w:val="Normal"/>
    <w:link w:val="IntenseQuoteChar"/>
    <w:uiPriority w:val="30"/>
    <w:qFormat/>
    <w:rsid w:val="008A07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07B6"/>
    <w:rPr>
      <w:i/>
      <w:iCs/>
      <w:color w:val="0F4761" w:themeColor="accent1" w:themeShade="BF"/>
    </w:rPr>
  </w:style>
  <w:style w:type="character" w:styleId="IntenseReference">
    <w:name w:val="Intense Reference"/>
    <w:basedOn w:val="DefaultParagraphFont"/>
    <w:uiPriority w:val="32"/>
    <w:qFormat/>
    <w:rsid w:val="008A07B6"/>
    <w:rPr>
      <w:b/>
      <w:bCs/>
      <w:smallCaps/>
      <w:color w:val="0F4761" w:themeColor="accent1" w:themeShade="BF"/>
      <w:spacing w:val="5"/>
    </w:rPr>
  </w:style>
  <w:style w:type="paragraph" w:customStyle="1" w:styleId="paragraph">
    <w:name w:val="paragraph"/>
    <w:basedOn w:val="Normal"/>
    <w:rsid w:val="008A07B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8A07B6"/>
  </w:style>
  <w:style w:type="paragraph" w:styleId="Revision">
    <w:name w:val="Revision"/>
    <w:hidden/>
    <w:uiPriority w:val="99"/>
    <w:semiHidden/>
    <w:rsid w:val="00B11CA2"/>
    <w:rPr>
      <w:rFonts w:ascii="Helvetica" w:hAnsi="Helvetica" w:cs="Times New Roman (Body CS)"/>
      <w:kern w:val="0"/>
      <w14:ligatures w14:val="none"/>
    </w:rPr>
  </w:style>
  <w:style w:type="paragraph" w:styleId="Header">
    <w:name w:val="header"/>
    <w:basedOn w:val="Normal"/>
    <w:link w:val="HeaderChar"/>
    <w:uiPriority w:val="99"/>
    <w:unhideWhenUsed/>
    <w:rsid w:val="00B11CA2"/>
    <w:pPr>
      <w:tabs>
        <w:tab w:val="center" w:pos="4680"/>
        <w:tab w:val="right" w:pos="9360"/>
      </w:tabs>
    </w:pPr>
  </w:style>
  <w:style w:type="character" w:customStyle="1" w:styleId="HeaderChar">
    <w:name w:val="Header Char"/>
    <w:basedOn w:val="DefaultParagraphFont"/>
    <w:link w:val="Header"/>
    <w:uiPriority w:val="99"/>
    <w:rsid w:val="00B11CA2"/>
    <w:rPr>
      <w:rFonts w:ascii="Helvetica" w:hAnsi="Helvetica" w:cs="Times New Roman (Body CS)"/>
      <w:kern w:val="0"/>
      <w14:ligatures w14:val="none"/>
    </w:rPr>
  </w:style>
  <w:style w:type="paragraph" w:styleId="Footer">
    <w:name w:val="footer"/>
    <w:basedOn w:val="Normal"/>
    <w:link w:val="FooterChar"/>
    <w:uiPriority w:val="99"/>
    <w:unhideWhenUsed/>
    <w:rsid w:val="00B11CA2"/>
    <w:pPr>
      <w:tabs>
        <w:tab w:val="center" w:pos="4680"/>
        <w:tab w:val="right" w:pos="9360"/>
      </w:tabs>
    </w:pPr>
  </w:style>
  <w:style w:type="character" w:customStyle="1" w:styleId="FooterChar">
    <w:name w:val="Footer Char"/>
    <w:basedOn w:val="DefaultParagraphFont"/>
    <w:link w:val="Footer"/>
    <w:uiPriority w:val="99"/>
    <w:rsid w:val="00B11CA2"/>
    <w:rPr>
      <w:rFonts w:ascii="Helvetica" w:hAnsi="Helvetica" w:cs="Times New Roman (Body CS)"/>
      <w:kern w:val="0"/>
      <w14:ligatures w14:val="none"/>
    </w:rPr>
  </w:style>
  <w:style w:type="character" w:styleId="CommentReference">
    <w:name w:val="annotation reference"/>
    <w:basedOn w:val="DefaultParagraphFont"/>
    <w:uiPriority w:val="99"/>
    <w:semiHidden/>
    <w:unhideWhenUsed/>
    <w:rsid w:val="00B823EB"/>
    <w:rPr>
      <w:sz w:val="16"/>
      <w:szCs w:val="16"/>
    </w:rPr>
  </w:style>
  <w:style w:type="paragraph" w:styleId="CommentText">
    <w:name w:val="annotation text"/>
    <w:basedOn w:val="Normal"/>
    <w:link w:val="CommentTextChar"/>
    <w:uiPriority w:val="99"/>
    <w:semiHidden/>
    <w:unhideWhenUsed/>
    <w:rsid w:val="00B823EB"/>
    <w:rPr>
      <w:sz w:val="20"/>
      <w:szCs w:val="20"/>
    </w:rPr>
  </w:style>
  <w:style w:type="character" w:customStyle="1" w:styleId="CommentTextChar">
    <w:name w:val="Comment Text Char"/>
    <w:basedOn w:val="DefaultParagraphFont"/>
    <w:link w:val="CommentText"/>
    <w:uiPriority w:val="99"/>
    <w:semiHidden/>
    <w:rsid w:val="00B823EB"/>
    <w:rPr>
      <w:rFonts w:ascii="Helvetica" w:hAnsi="Helvetica" w:cs="Times New Roman (Body CS)"/>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823EB"/>
    <w:rPr>
      <w:b/>
      <w:bCs/>
    </w:rPr>
  </w:style>
  <w:style w:type="character" w:customStyle="1" w:styleId="CommentSubjectChar">
    <w:name w:val="Comment Subject Char"/>
    <w:basedOn w:val="CommentTextChar"/>
    <w:link w:val="CommentSubject"/>
    <w:uiPriority w:val="99"/>
    <w:semiHidden/>
    <w:rsid w:val="00B823EB"/>
    <w:rPr>
      <w:rFonts w:ascii="Helvetica" w:hAnsi="Helvetica" w:cs="Times New Roman (Body CS)"/>
      <w:b/>
      <w:bCs/>
      <w:kern w:val="0"/>
      <w:sz w:val="20"/>
      <w:szCs w:val="20"/>
      <w14:ligatures w14:val="none"/>
    </w:rPr>
  </w:style>
  <w:style w:type="character" w:styleId="PageNumber">
    <w:name w:val="page number"/>
    <w:basedOn w:val="DefaultParagraphFont"/>
    <w:uiPriority w:val="99"/>
    <w:semiHidden/>
    <w:unhideWhenUsed/>
    <w:rsid w:val="00D12F21"/>
  </w:style>
  <w:style w:type="paragraph" w:customStyle="1" w:styleId="Body">
    <w:name w:val="Body"/>
    <w:rsid w:val="001C229E"/>
    <w:pPr>
      <w:pBdr>
        <w:top w:val="nil"/>
        <w:left w:val="nil"/>
        <w:bottom w:val="nil"/>
        <w:right w:val="nil"/>
        <w:between w:val="nil"/>
        <w:bar w:val="nil"/>
      </w:pBdr>
    </w:pPr>
    <w:rPr>
      <w:rFonts w:ascii="Helvetica" w:eastAsia="Arial Unicode MS" w:hAnsi="Helvetica" w:cs="Arial Unicode MS"/>
      <w:color w:val="000000"/>
      <w:kern w:val="0"/>
      <w:bdr w:val="nil"/>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D082C-F34D-D44F-82F7-A98140CE1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1036</Words>
  <Characters>5907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Hector</dc:creator>
  <cp:keywords/>
  <dc:description/>
  <cp:lastModifiedBy>Maia Thompson</cp:lastModifiedBy>
  <cp:revision>2</cp:revision>
  <dcterms:created xsi:type="dcterms:W3CDTF">2024-11-11T20:43:00Z</dcterms:created>
  <dcterms:modified xsi:type="dcterms:W3CDTF">2024-11-11T20:43:00Z</dcterms:modified>
</cp:coreProperties>
</file>